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8EF486" w14:textId="648EE3A9" w:rsidR="003E390A" w:rsidRDefault="003E390A" w:rsidP="001C1CD7">
      <w:r>
        <w:rPr>
          <w:noProof/>
        </w:rPr>
        <mc:AlternateContent>
          <mc:Choice Requires="wps">
            <w:drawing>
              <wp:anchor distT="0" distB="0" distL="114935" distR="114935" simplePos="0" relativeHeight="251661312" behindDoc="0" locked="0" layoutInCell="1" allowOverlap="1" wp14:anchorId="58C0C5A6" wp14:editId="766B69C9">
                <wp:simplePos x="0" y="0"/>
                <wp:positionH relativeFrom="column">
                  <wp:posOffset>0</wp:posOffset>
                </wp:positionH>
                <wp:positionV relativeFrom="paragraph">
                  <wp:posOffset>0</wp:posOffset>
                </wp:positionV>
                <wp:extent cx="5797475" cy="535305"/>
                <wp:effectExtent l="0" t="0" r="70485" b="7429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475" cy="535305"/>
                        </a:xfrm>
                        <a:prstGeom prst="rect">
                          <a:avLst/>
                        </a:prstGeom>
                        <a:solidFill>
                          <a:srgbClr val="63AE40"/>
                        </a:solidFill>
                        <a:ln w="6350">
                          <a:solidFill>
                            <a:srgbClr val="000000"/>
                          </a:solidFill>
                          <a:miter lim="800000"/>
                          <a:headEnd/>
                          <a:tailEnd/>
                        </a:ln>
                        <a:effectLst>
                          <a:outerShdw dist="71842" dir="2700000" algn="ctr" rotWithShape="0">
                            <a:srgbClr val="333333"/>
                          </a:outerShdw>
                        </a:effectLst>
                      </wps:spPr>
                      <wps:txbx>
                        <w:txbxContent>
                          <w:p w14:paraId="386B80B5" w14:textId="3C207ACE" w:rsidR="003E390A" w:rsidRPr="00483644" w:rsidRDefault="003E390A" w:rsidP="003E390A">
                            <w:pPr>
                              <w:jc w:val="center"/>
                              <w:rPr>
                                <w:rFonts w:ascii="Calibri Light" w:hAnsi="Calibri Light" w:cs="Trebuchet MS"/>
                                <w:b/>
                                <w:color w:val="FFFFFF"/>
                                <w:sz w:val="28"/>
                                <w:szCs w:val="28"/>
                              </w:rPr>
                            </w:pPr>
                            <w:r w:rsidRPr="00483644">
                              <w:rPr>
                                <w:rFonts w:ascii="Calibri Light" w:hAnsi="Calibri Light" w:cs="Trebuchet MS"/>
                                <w:b/>
                                <w:color w:val="FFFFFF"/>
                                <w:sz w:val="28"/>
                                <w:szCs w:val="28"/>
                              </w:rPr>
                              <w:t>Campagne d’accréditation 20</w:t>
                            </w:r>
                            <w:r w:rsidR="006D20E5">
                              <w:rPr>
                                <w:rFonts w:ascii="Calibri Light" w:hAnsi="Calibri Light" w:cs="Trebuchet MS"/>
                                <w:b/>
                                <w:color w:val="FFFFFF"/>
                                <w:sz w:val="28"/>
                                <w:szCs w:val="28"/>
                              </w:rPr>
                              <w:t>2</w:t>
                            </w:r>
                            <w:r w:rsidR="006E6452">
                              <w:rPr>
                                <w:rFonts w:ascii="Calibri Light" w:hAnsi="Calibri Light" w:cs="Trebuchet MS"/>
                                <w:b/>
                                <w:color w:val="FFFFFF"/>
                                <w:sz w:val="28"/>
                                <w:szCs w:val="28"/>
                              </w:rPr>
                              <w:t>4</w:t>
                            </w:r>
                            <w:r w:rsidRPr="00483644">
                              <w:rPr>
                                <w:rFonts w:ascii="Calibri Light" w:hAnsi="Calibri Light" w:cs="Trebuchet MS"/>
                                <w:b/>
                                <w:color w:val="FFFFFF"/>
                                <w:sz w:val="28"/>
                                <w:szCs w:val="28"/>
                              </w:rPr>
                              <w:t>-202</w:t>
                            </w:r>
                            <w:r w:rsidR="006E6452">
                              <w:rPr>
                                <w:rFonts w:ascii="Calibri Light" w:hAnsi="Calibri Light" w:cs="Trebuchet MS"/>
                                <w:b/>
                                <w:color w:val="FFFFFF"/>
                                <w:sz w:val="28"/>
                                <w:szCs w:val="28"/>
                              </w:rPr>
                              <w:t xml:space="preserve">5 </w:t>
                            </w:r>
                            <w:r w:rsidRPr="00483644">
                              <w:rPr>
                                <w:rFonts w:ascii="Calibri Light" w:hAnsi="Calibri Light" w:cs="Trebuchet MS"/>
                                <w:b/>
                                <w:color w:val="FFFFFF"/>
                                <w:sz w:val="28"/>
                                <w:szCs w:val="28"/>
                              </w:rPr>
                              <w:t>des projets de CBI</w:t>
                            </w:r>
                          </w:p>
                          <w:p w14:paraId="0F356B96" w14:textId="77777777" w:rsidR="003E390A" w:rsidRDefault="003E390A" w:rsidP="003E390A">
                            <w:pPr>
                              <w:jc w:val="center"/>
                              <w:rPr>
                                <w:color w:val="FFFFFF"/>
                              </w:rPr>
                            </w:pPr>
                            <w:r w:rsidRPr="00483644">
                              <w:rPr>
                                <w:rFonts w:ascii="Calibri Light" w:hAnsi="Calibri Light" w:cs="Trebuchet MS"/>
                                <w:b/>
                                <w:color w:val="FFFFFF"/>
                                <w:sz w:val="28"/>
                                <w:szCs w:val="28"/>
                              </w:rPr>
                              <w:t>Contenu du Dossier Complet</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0C5A6" id="_x0000_t202" coordsize="21600,21600" o:spt="202" path="m,l,21600r21600,l21600,xe">
                <v:stroke joinstyle="miter"/>
                <v:path gradientshapeok="t" o:connecttype="rect"/>
              </v:shapetype>
              <v:shape id="Text Box 4" o:spid="_x0000_s1026" type="#_x0000_t202" style="position:absolute;left:0;text-align:left;margin-left:0;margin-top:0;width:456.5pt;height:42.1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" fillcolor="#63ae40" strokeweight=".5pt">
                <v:shadow on="t" color="#333" offset="4pt,4pt"/>
                <v:textbox inset="7.45pt,3.85pt,7.45pt,3.85pt">
                  <w:txbxContent>
                    <w:p w14:paraId="386B80B5" w14:textId="3C207ACE" w:rsidR="003E390A" w:rsidRPr="00483644" w:rsidRDefault="003E390A" w:rsidP="003E390A">
                      <w:pPr>
                        <w:jc w:val="center"/>
                        <w:rPr>
                          <w:rFonts w:ascii="Calibri Light" w:hAnsi="Calibri Light" w:cs="Trebuchet MS"/>
                          <w:b/>
                          <w:color w:val="FFFFFF"/>
                          <w:sz w:val="28"/>
                          <w:szCs w:val="28"/>
                        </w:rPr>
                      </w:pPr>
                      <w:r w:rsidRPr="00483644">
                        <w:rPr>
                          <w:rFonts w:ascii="Calibri Light" w:hAnsi="Calibri Light" w:cs="Trebuchet MS"/>
                          <w:b/>
                          <w:color w:val="FFFFFF"/>
                          <w:sz w:val="28"/>
                          <w:szCs w:val="28"/>
                        </w:rPr>
                        <w:t>Campagne d’accréditation 20</w:t>
                      </w:r>
                      <w:r w:rsidR="006D20E5">
                        <w:rPr>
                          <w:rFonts w:ascii="Calibri Light" w:hAnsi="Calibri Light" w:cs="Trebuchet MS"/>
                          <w:b/>
                          <w:color w:val="FFFFFF"/>
                          <w:sz w:val="28"/>
                          <w:szCs w:val="28"/>
                        </w:rPr>
                        <w:t>2</w:t>
                      </w:r>
                      <w:r w:rsidR="006E6452">
                        <w:rPr>
                          <w:rFonts w:ascii="Calibri Light" w:hAnsi="Calibri Light" w:cs="Trebuchet MS"/>
                          <w:b/>
                          <w:color w:val="FFFFFF"/>
                          <w:sz w:val="28"/>
                          <w:szCs w:val="28"/>
                        </w:rPr>
                        <w:t>4</w:t>
                      </w:r>
                      <w:r w:rsidRPr="00483644">
                        <w:rPr>
                          <w:rFonts w:ascii="Calibri Light" w:hAnsi="Calibri Light" w:cs="Trebuchet MS"/>
                          <w:b/>
                          <w:color w:val="FFFFFF"/>
                          <w:sz w:val="28"/>
                          <w:szCs w:val="28"/>
                        </w:rPr>
                        <w:t>-202</w:t>
                      </w:r>
                      <w:r w:rsidR="006E6452">
                        <w:rPr>
                          <w:rFonts w:ascii="Calibri Light" w:hAnsi="Calibri Light" w:cs="Trebuchet MS"/>
                          <w:b/>
                          <w:color w:val="FFFFFF"/>
                          <w:sz w:val="28"/>
                          <w:szCs w:val="28"/>
                        </w:rPr>
                        <w:t xml:space="preserve">5 </w:t>
                      </w:r>
                      <w:r w:rsidRPr="00483644">
                        <w:rPr>
                          <w:rFonts w:ascii="Calibri Light" w:hAnsi="Calibri Light" w:cs="Trebuchet MS"/>
                          <w:b/>
                          <w:color w:val="FFFFFF"/>
                          <w:sz w:val="28"/>
                          <w:szCs w:val="28"/>
                        </w:rPr>
                        <w:t>des projets de CBI</w:t>
                      </w:r>
                    </w:p>
                    <w:p w14:paraId="0F356B96" w14:textId="77777777" w:rsidR="003E390A" w:rsidRDefault="003E390A" w:rsidP="003E390A">
                      <w:pPr>
                        <w:jc w:val="center"/>
                        <w:rPr>
                          <w:color w:val="FFFFFF"/>
                        </w:rPr>
                      </w:pPr>
                      <w:r w:rsidRPr="00483644">
                        <w:rPr>
                          <w:rFonts w:ascii="Calibri Light" w:hAnsi="Calibri Light" w:cs="Trebuchet MS"/>
                          <w:b/>
                          <w:color w:val="FFFFFF"/>
                          <w:sz w:val="28"/>
                          <w:szCs w:val="28"/>
                        </w:rPr>
                        <w:t>Contenu du Dossier Complet</w:t>
                      </w:r>
                    </w:p>
                  </w:txbxContent>
                </v:textbox>
              </v:shape>
            </w:pict>
          </mc:Fallback>
        </mc:AlternateContent>
      </w:r>
    </w:p>
    <w:p w14:paraId="41476E1B" w14:textId="77777777" w:rsidR="003E390A" w:rsidRDefault="003E390A" w:rsidP="001C1CD7"/>
    <w:p w14:paraId="6C57C8D7" w14:textId="77777777" w:rsidR="003E390A" w:rsidRDefault="003E390A" w:rsidP="001C1CD7"/>
    <w:p w14:paraId="7B78B02E" w14:textId="11C64739" w:rsidR="009D1787" w:rsidRPr="00FE240E" w:rsidRDefault="009D1787" w:rsidP="001C1CD7">
      <w:pPr>
        <w:rPr>
          <w:szCs w:val="22"/>
        </w:rPr>
      </w:pPr>
    </w:p>
    <w:p w14:paraId="7EA70B47" w14:textId="77777777" w:rsidR="003E390A" w:rsidRPr="00FE240E" w:rsidRDefault="003E390A" w:rsidP="00981356">
      <w:pPr>
        <w:rPr>
          <w:szCs w:val="22"/>
        </w:rPr>
      </w:pPr>
    </w:p>
    <w:p w14:paraId="4DC25B2A" w14:textId="5B8A360D" w:rsidR="00981356" w:rsidRDefault="00981356" w:rsidP="00981356">
      <w:pPr>
        <w:rPr>
          <w:szCs w:val="22"/>
        </w:rPr>
      </w:pPr>
    </w:p>
    <w:p w14:paraId="60487473" w14:textId="77777777" w:rsidR="006E6452" w:rsidRPr="00FE240E" w:rsidRDefault="006E6452" w:rsidP="00981356">
      <w:pPr>
        <w:rPr>
          <w:szCs w:val="22"/>
        </w:rPr>
      </w:pPr>
    </w:p>
    <w:p w14:paraId="34302EA1" w14:textId="77777777" w:rsidR="00981356" w:rsidRPr="00FE240E" w:rsidRDefault="00981356" w:rsidP="00981356">
      <w:pPr>
        <w:rPr>
          <w:szCs w:val="22"/>
        </w:rPr>
      </w:pPr>
    </w:p>
    <w:p w14:paraId="615C6846" w14:textId="5FC83D8E" w:rsidR="003E390A" w:rsidRPr="00483644" w:rsidRDefault="003E390A" w:rsidP="00981356">
      <w:pPr>
        <w:spacing w:line="360" w:lineRule="auto"/>
        <w:rPr>
          <w:rFonts w:ascii="Calibri Light" w:hAnsi="Calibri Light" w:cs="Arial"/>
          <w:szCs w:val="22"/>
        </w:rPr>
      </w:pPr>
      <w:r w:rsidRPr="00483644">
        <w:rPr>
          <w:rFonts w:ascii="Calibri Light" w:hAnsi="Calibri Light" w:cs="Arial"/>
          <w:szCs w:val="22"/>
        </w:rPr>
        <w:t xml:space="preserve">Le </w:t>
      </w:r>
      <w:r w:rsidRPr="007B4603">
        <w:rPr>
          <w:rFonts w:ascii="Calibri Light" w:hAnsi="Calibri Light" w:cs="Arial"/>
          <w:szCs w:val="22"/>
        </w:rPr>
        <w:t>Dossier Complet</w:t>
      </w:r>
      <w:r w:rsidR="00981356" w:rsidRPr="00483644">
        <w:rPr>
          <w:rFonts w:ascii="Calibri Light" w:hAnsi="Calibri Light" w:cs="Arial"/>
          <w:szCs w:val="22"/>
        </w:rPr>
        <w:t xml:space="preserve"> des projets de nouveaux </w:t>
      </w:r>
      <w:r w:rsidRPr="00483644">
        <w:rPr>
          <w:rFonts w:ascii="Calibri Light" w:hAnsi="Calibri Light" w:cs="Arial"/>
          <w:szCs w:val="22"/>
        </w:rPr>
        <w:t>CBI pouvant ouvrir à la rentrée 202</w:t>
      </w:r>
      <w:r w:rsidR="006E6452">
        <w:rPr>
          <w:rFonts w:ascii="Calibri Light" w:hAnsi="Calibri Light" w:cs="Arial"/>
          <w:szCs w:val="22"/>
        </w:rPr>
        <w:t>5</w:t>
      </w:r>
      <w:r w:rsidR="00724764">
        <w:rPr>
          <w:rFonts w:ascii="Calibri Light" w:hAnsi="Calibri Light" w:cs="Arial"/>
          <w:szCs w:val="22"/>
        </w:rPr>
        <w:t>,</w:t>
      </w:r>
      <w:r w:rsidRPr="00483644">
        <w:rPr>
          <w:rFonts w:ascii="Calibri Light" w:hAnsi="Calibri Light" w:cs="Arial"/>
          <w:szCs w:val="22"/>
        </w:rPr>
        <w:t xml:space="preserve"> et proposés à la labellisation durant la campagne d’accréditation 20</w:t>
      </w:r>
      <w:r w:rsidR="006D20E5">
        <w:rPr>
          <w:rFonts w:ascii="Calibri Light" w:hAnsi="Calibri Light" w:cs="Arial"/>
          <w:szCs w:val="22"/>
        </w:rPr>
        <w:t>2</w:t>
      </w:r>
      <w:r w:rsidR="006E6452">
        <w:rPr>
          <w:rFonts w:ascii="Calibri Light" w:hAnsi="Calibri Light" w:cs="Arial"/>
          <w:szCs w:val="22"/>
        </w:rPr>
        <w:t>4</w:t>
      </w:r>
      <w:r w:rsidRPr="00483644">
        <w:rPr>
          <w:rFonts w:ascii="Calibri Light" w:hAnsi="Calibri Light" w:cs="Arial"/>
          <w:szCs w:val="22"/>
        </w:rPr>
        <w:t>-202</w:t>
      </w:r>
      <w:r w:rsidR="006E6452">
        <w:rPr>
          <w:rFonts w:ascii="Calibri Light" w:hAnsi="Calibri Light" w:cs="Arial"/>
          <w:szCs w:val="22"/>
        </w:rPr>
        <w:t>5</w:t>
      </w:r>
      <w:r w:rsidRPr="00483644">
        <w:rPr>
          <w:rFonts w:ascii="Calibri Light" w:hAnsi="Calibri Light" w:cs="Arial"/>
          <w:szCs w:val="22"/>
        </w:rPr>
        <w:t xml:space="preserve"> est composé des éléments suivants :</w:t>
      </w:r>
    </w:p>
    <w:p w14:paraId="31193885" w14:textId="77777777" w:rsidR="003E390A" w:rsidRPr="00483644" w:rsidRDefault="003E390A" w:rsidP="00981356">
      <w:pPr>
        <w:spacing w:line="360" w:lineRule="auto"/>
        <w:rPr>
          <w:rFonts w:ascii="Calibri Light" w:hAnsi="Calibri Light" w:cs="Arial"/>
          <w:szCs w:val="22"/>
        </w:rPr>
      </w:pPr>
    </w:p>
    <w:p w14:paraId="40197EEA" w14:textId="310ADB60" w:rsidR="00483644" w:rsidRDefault="003E390A" w:rsidP="00483644">
      <w:pPr>
        <w:pStyle w:val="Paragraphedeliste"/>
        <w:numPr>
          <w:ilvl w:val="0"/>
          <w:numId w:val="19"/>
        </w:numPr>
        <w:spacing w:line="360" w:lineRule="auto"/>
        <w:rPr>
          <w:rFonts w:ascii="Calibri Light" w:hAnsi="Calibri Light" w:cs="Arial"/>
          <w:szCs w:val="22"/>
        </w:rPr>
      </w:pPr>
      <w:proofErr w:type="gramStart"/>
      <w:r w:rsidRPr="00483644">
        <w:rPr>
          <w:rFonts w:ascii="Calibri Light" w:hAnsi="Calibri Light" w:cs="Arial"/>
          <w:szCs w:val="22"/>
        </w:rPr>
        <w:t>un</w:t>
      </w:r>
      <w:proofErr w:type="gramEnd"/>
      <w:r w:rsidRPr="00483644">
        <w:rPr>
          <w:rFonts w:ascii="Calibri Light" w:hAnsi="Calibri Light" w:cs="Arial"/>
          <w:szCs w:val="22"/>
        </w:rPr>
        <w:t xml:space="preserve"> dossier de présentation (document Word</w:t>
      </w:r>
      <w:ins w:id="0" w:author="Quentin Larue" w:date="2024-07-11T08:55:00Z" w16du:dateUtc="2024-07-11T06:55:00Z">
        <w:r w:rsidR="00C36E37">
          <w:rPr>
            <w:rFonts w:ascii="Calibri Light" w:hAnsi="Calibri Light" w:cs="Arial"/>
            <w:szCs w:val="22"/>
          </w:rPr>
          <w:t xml:space="preserve"> « </w:t>
        </w:r>
        <w:proofErr w:type="spellStart"/>
        <w:r w:rsidR="00C36E37" w:rsidRPr="00C36E37">
          <w:rPr>
            <w:rFonts w:ascii="Calibri Light" w:hAnsi="Calibri Light" w:cs="Arial"/>
            <w:szCs w:val="22"/>
          </w:rPr>
          <w:t>PrésentationCBI_accrédit</w:t>
        </w:r>
        <w:proofErr w:type="spellEnd"/>
        <w:r w:rsidR="00C36E37" w:rsidRPr="00C36E37">
          <w:rPr>
            <w:rFonts w:ascii="Calibri Light" w:hAnsi="Calibri Light" w:cs="Arial"/>
            <w:szCs w:val="22"/>
          </w:rPr>
          <w:t xml:space="preserve"> 2024-2025</w:t>
        </w:r>
        <w:r w:rsidR="00C36E37">
          <w:rPr>
            <w:rFonts w:ascii="Calibri Light" w:hAnsi="Calibri Light" w:cs="Arial"/>
            <w:szCs w:val="22"/>
          </w:rPr>
          <w:t> »</w:t>
        </w:r>
      </w:ins>
      <w:r w:rsidRPr="00483644">
        <w:rPr>
          <w:rFonts w:ascii="Calibri Light" w:hAnsi="Calibri Light" w:cs="Arial"/>
          <w:szCs w:val="22"/>
        </w:rPr>
        <w:t>) selon l</w:t>
      </w:r>
      <w:r w:rsidR="006E6452">
        <w:rPr>
          <w:rFonts w:ascii="Calibri Light" w:hAnsi="Calibri Light" w:cs="Arial"/>
          <w:szCs w:val="22"/>
        </w:rPr>
        <w:t>a trame fournie</w:t>
      </w:r>
      <w:r w:rsidR="00981356" w:rsidRPr="00483644">
        <w:rPr>
          <w:rFonts w:ascii="Calibri Light" w:hAnsi="Calibri Light" w:cs="Arial"/>
          <w:szCs w:val="22"/>
        </w:rPr>
        <w:t> ;</w:t>
      </w:r>
    </w:p>
    <w:p w14:paraId="3FDFAC11" w14:textId="77777777" w:rsidR="00483644" w:rsidRDefault="00483644" w:rsidP="00483644">
      <w:pPr>
        <w:pStyle w:val="Paragraphedeliste"/>
        <w:spacing w:line="360" w:lineRule="auto"/>
        <w:rPr>
          <w:rFonts w:ascii="Calibri Light" w:hAnsi="Calibri Light" w:cs="Arial"/>
          <w:szCs w:val="22"/>
        </w:rPr>
      </w:pPr>
    </w:p>
    <w:p w14:paraId="17F1A9D8" w14:textId="7E911F47" w:rsidR="00483644" w:rsidRDefault="003E390A" w:rsidP="00483644">
      <w:pPr>
        <w:pStyle w:val="Paragraphedeliste"/>
        <w:numPr>
          <w:ilvl w:val="0"/>
          <w:numId w:val="19"/>
        </w:numPr>
        <w:spacing w:line="360" w:lineRule="auto"/>
        <w:rPr>
          <w:rFonts w:ascii="Calibri Light" w:hAnsi="Calibri Light" w:cs="Arial"/>
          <w:szCs w:val="22"/>
        </w:rPr>
      </w:pPr>
      <w:proofErr w:type="gramStart"/>
      <w:r w:rsidRPr="00483644">
        <w:rPr>
          <w:rFonts w:ascii="Calibri Light" w:hAnsi="Calibri Light" w:cs="Arial"/>
          <w:szCs w:val="22"/>
        </w:rPr>
        <w:t>la</w:t>
      </w:r>
      <w:proofErr w:type="gramEnd"/>
      <w:r w:rsidRPr="00483644">
        <w:rPr>
          <w:rFonts w:ascii="Calibri Light" w:hAnsi="Calibri Light" w:cs="Arial"/>
          <w:szCs w:val="22"/>
        </w:rPr>
        <w:t xml:space="preserve"> maquette du cursus (tableau Excel)</w:t>
      </w:r>
      <w:r w:rsidR="006E6452">
        <w:rPr>
          <w:rFonts w:ascii="Calibri Light" w:hAnsi="Calibri Light" w:cs="Arial"/>
          <w:szCs w:val="22"/>
        </w:rPr>
        <w:t>,</w:t>
      </w:r>
      <w:r w:rsidR="00981356" w:rsidRPr="00483644">
        <w:rPr>
          <w:rFonts w:ascii="Calibri Light" w:hAnsi="Calibri Light" w:cs="Arial"/>
          <w:szCs w:val="22"/>
        </w:rPr>
        <w:t xml:space="preserve"> </w:t>
      </w:r>
      <w:r w:rsidR="006E6452">
        <w:rPr>
          <w:rFonts w:ascii="Calibri Light" w:hAnsi="Calibri Light" w:cs="Arial"/>
          <w:szCs w:val="22"/>
        </w:rPr>
        <w:t>constituant la partie principale de l’annexe 1 du dossier</w:t>
      </w:r>
      <w:r w:rsidR="00981356" w:rsidRPr="00483644">
        <w:rPr>
          <w:rFonts w:ascii="Calibri Light" w:hAnsi="Calibri Light" w:cs="Arial"/>
          <w:szCs w:val="22"/>
        </w:rPr>
        <w:t> </w:t>
      </w:r>
      <w:r w:rsidR="00FE79CD">
        <w:rPr>
          <w:rFonts w:ascii="Calibri Light" w:hAnsi="Calibri Light" w:cs="Arial"/>
          <w:szCs w:val="22"/>
        </w:rPr>
        <w:t xml:space="preserve">(voir la notice explicative </w:t>
      </w:r>
      <w:r w:rsidR="00297B6D">
        <w:rPr>
          <w:rFonts w:ascii="Calibri Light" w:hAnsi="Calibri Light" w:cs="Arial"/>
          <w:szCs w:val="22"/>
        </w:rPr>
        <w:t xml:space="preserve">ci-jointe) </w:t>
      </w:r>
      <w:r w:rsidR="00981356" w:rsidRPr="00483644">
        <w:rPr>
          <w:rFonts w:ascii="Calibri Light" w:hAnsi="Calibri Light" w:cs="Arial"/>
          <w:szCs w:val="22"/>
        </w:rPr>
        <w:t>;</w:t>
      </w:r>
    </w:p>
    <w:p w14:paraId="783A17DA" w14:textId="77777777" w:rsidR="00483644" w:rsidRPr="00483644" w:rsidRDefault="00483644" w:rsidP="00483644">
      <w:pPr>
        <w:spacing w:line="360" w:lineRule="auto"/>
        <w:rPr>
          <w:rFonts w:ascii="Calibri Light" w:hAnsi="Calibri Light" w:cs="Arial"/>
          <w:szCs w:val="22"/>
        </w:rPr>
      </w:pPr>
    </w:p>
    <w:p w14:paraId="3C7EB458" w14:textId="2E65E95D" w:rsidR="00483644" w:rsidRDefault="003E390A" w:rsidP="00483644">
      <w:pPr>
        <w:pStyle w:val="Paragraphedeliste"/>
        <w:numPr>
          <w:ilvl w:val="0"/>
          <w:numId w:val="19"/>
        </w:numPr>
        <w:spacing w:line="360" w:lineRule="auto"/>
        <w:rPr>
          <w:rFonts w:ascii="Calibri Light" w:hAnsi="Calibri Light" w:cs="Arial"/>
          <w:szCs w:val="22"/>
        </w:rPr>
      </w:pPr>
      <w:proofErr w:type="gramStart"/>
      <w:r w:rsidRPr="00483644">
        <w:rPr>
          <w:rFonts w:ascii="Calibri Light" w:hAnsi="Calibri Light" w:cs="Arial"/>
          <w:szCs w:val="22"/>
        </w:rPr>
        <w:t>le</w:t>
      </w:r>
      <w:proofErr w:type="gramEnd"/>
      <w:r w:rsidRPr="00483644">
        <w:rPr>
          <w:rFonts w:ascii="Calibri Light" w:hAnsi="Calibri Light" w:cs="Arial"/>
          <w:szCs w:val="22"/>
        </w:rPr>
        <w:t xml:space="preserve"> syllabus, détaillé UE par UE avec les contenus et les compétences visées</w:t>
      </w:r>
      <w:r w:rsidR="006E6452">
        <w:rPr>
          <w:rFonts w:ascii="Calibri Light" w:hAnsi="Calibri Light" w:cs="Arial"/>
          <w:szCs w:val="22"/>
        </w:rPr>
        <w:t xml:space="preserve">, à insérer dans l’annexe </w:t>
      </w:r>
      <w:commentRangeStart w:id="1"/>
      <w:r w:rsidR="006E6452">
        <w:rPr>
          <w:rFonts w:ascii="Calibri Light" w:hAnsi="Calibri Light" w:cs="Arial"/>
          <w:szCs w:val="22"/>
        </w:rPr>
        <w:t>1</w:t>
      </w:r>
      <w:commentRangeEnd w:id="1"/>
      <w:r w:rsidR="00C36E37">
        <w:rPr>
          <w:rStyle w:val="Marquedecommentaire"/>
        </w:rPr>
        <w:commentReference w:id="1"/>
      </w:r>
      <w:r w:rsidR="00981356" w:rsidRPr="00483644">
        <w:rPr>
          <w:rFonts w:ascii="Calibri Light" w:hAnsi="Calibri Light" w:cs="Arial"/>
          <w:szCs w:val="22"/>
        </w:rPr>
        <w:t> ;</w:t>
      </w:r>
    </w:p>
    <w:p w14:paraId="26A717C3" w14:textId="77777777" w:rsidR="00483644" w:rsidRPr="00483644" w:rsidRDefault="00483644" w:rsidP="00483644">
      <w:pPr>
        <w:spacing w:line="360" w:lineRule="auto"/>
        <w:rPr>
          <w:rFonts w:ascii="Calibri Light" w:hAnsi="Calibri Light" w:cs="Arial"/>
          <w:szCs w:val="22"/>
        </w:rPr>
      </w:pPr>
    </w:p>
    <w:p w14:paraId="759EDE91" w14:textId="490D2F37" w:rsidR="00483644" w:rsidRDefault="003E390A" w:rsidP="00483644">
      <w:pPr>
        <w:pStyle w:val="Paragraphedeliste"/>
        <w:numPr>
          <w:ilvl w:val="0"/>
          <w:numId w:val="19"/>
        </w:numPr>
        <w:spacing w:line="360" w:lineRule="auto"/>
        <w:rPr>
          <w:rFonts w:ascii="Calibri Light" w:hAnsi="Calibri Light" w:cs="Arial"/>
          <w:szCs w:val="22"/>
        </w:rPr>
      </w:pPr>
      <w:proofErr w:type="gramStart"/>
      <w:r w:rsidRPr="00483644">
        <w:rPr>
          <w:rFonts w:ascii="Calibri Light" w:hAnsi="Calibri Light" w:cs="Arial"/>
          <w:szCs w:val="22"/>
        </w:rPr>
        <w:t>la</w:t>
      </w:r>
      <w:proofErr w:type="gramEnd"/>
      <w:r w:rsidRPr="00483644">
        <w:rPr>
          <w:rFonts w:ascii="Calibri Light" w:hAnsi="Calibri Light" w:cs="Arial"/>
          <w:szCs w:val="22"/>
        </w:rPr>
        <w:t xml:space="preserve"> lettre du </w:t>
      </w:r>
      <w:r w:rsidR="00E64C7F" w:rsidRPr="00483644">
        <w:rPr>
          <w:rFonts w:ascii="Calibri Light" w:hAnsi="Calibri Light" w:cs="Arial"/>
          <w:szCs w:val="22"/>
        </w:rPr>
        <w:t>p</w:t>
      </w:r>
      <w:r w:rsidRPr="00483644">
        <w:rPr>
          <w:rFonts w:ascii="Calibri Light" w:hAnsi="Calibri Light" w:cs="Arial"/>
          <w:szCs w:val="22"/>
        </w:rPr>
        <w:t>résident</w:t>
      </w:r>
      <w:r w:rsidR="006E6452">
        <w:rPr>
          <w:rFonts w:ascii="Calibri Light" w:hAnsi="Calibri Light" w:cs="Arial"/>
          <w:szCs w:val="22"/>
        </w:rPr>
        <w:t>/directeur</w:t>
      </w:r>
      <w:r w:rsidRPr="00483644">
        <w:rPr>
          <w:rFonts w:ascii="Calibri Light" w:hAnsi="Calibri Light" w:cs="Arial"/>
          <w:szCs w:val="22"/>
        </w:rPr>
        <w:t xml:space="preserve"> de l’</w:t>
      </w:r>
      <w:r w:rsidR="006E6452">
        <w:rPr>
          <w:rFonts w:ascii="Calibri Light" w:hAnsi="Calibri Light" w:cs="Arial"/>
          <w:szCs w:val="22"/>
        </w:rPr>
        <w:t>établissement</w:t>
      </w:r>
      <w:r w:rsidRPr="00483644">
        <w:rPr>
          <w:rFonts w:ascii="Calibri Light" w:hAnsi="Calibri Light" w:cs="Arial"/>
          <w:szCs w:val="22"/>
        </w:rPr>
        <w:t xml:space="preserve"> proposant le CBI ou un ensemble de nouveaux CBI pour la rentrée 202</w:t>
      </w:r>
      <w:r w:rsidR="006E6452">
        <w:rPr>
          <w:rFonts w:ascii="Calibri Light" w:hAnsi="Calibri Light" w:cs="Arial"/>
          <w:szCs w:val="22"/>
        </w:rPr>
        <w:t>5, à mettre en annexe 3</w:t>
      </w:r>
      <w:r w:rsidR="00981356" w:rsidRPr="00483644">
        <w:rPr>
          <w:rFonts w:ascii="Calibri Light" w:hAnsi="Calibri Light" w:cs="Arial"/>
          <w:szCs w:val="22"/>
        </w:rPr>
        <w:t> ;</w:t>
      </w:r>
    </w:p>
    <w:p w14:paraId="64ED7F57" w14:textId="77777777" w:rsidR="00483644" w:rsidRPr="00483644" w:rsidRDefault="00483644" w:rsidP="00483644">
      <w:pPr>
        <w:spacing w:line="360" w:lineRule="auto"/>
        <w:rPr>
          <w:rFonts w:ascii="Calibri Light" w:hAnsi="Calibri Light" w:cs="Arial"/>
          <w:szCs w:val="22"/>
        </w:rPr>
      </w:pPr>
    </w:p>
    <w:p w14:paraId="5918A75A" w14:textId="4EB34FFE" w:rsidR="003E390A" w:rsidRPr="00483644" w:rsidRDefault="003E390A" w:rsidP="00483644">
      <w:pPr>
        <w:pStyle w:val="Paragraphedeliste"/>
        <w:numPr>
          <w:ilvl w:val="0"/>
          <w:numId w:val="19"/>
        </w:numPr>
        <w:spacing w:line="360" w:lineRule="auto"/>
        <w:rPr>
          <w:rFonts w:ascii="Calibri Light" w:hAnsi="Calibri Light" w:cs="Arial"/>
          <w:szCs w:val="22"/>
        </w:rPr>
      </w:pPr>
      <w:proofErr w:type="gramStart"/>
      <w:r w:rsidRPr="00483644">
        <w:rPr>
          <w:rFonts w:ascii="Calibri Light" w:hAnsi="Calibri Light" w:cs="Arial"/>
          <w:szCs w:val="22"/>
        </w:rPr>
        <w:t>la</w:t>
      </w:r>
      <w:proofErr w:type="gramEnd"/>
      <w:r w:rsidRPr="00483644">
        <w:rPr>
          <w:rFonts w:ascii="Calibri Light" w:hAnsi="Calibri Light" w:cs="Arial"/>
          <w:szCs w:val="22"/>
        </w:rPr>
        <w:t xml:space="preserve"> ou les lettres d'engagement du ou des laboratoires </w:t>
      </w:r>
      <w:r w:rsidR="003C3BE7" w:rsidRPr="00483644">
        <w:rPr>
          <w:rFonts w:ascii="Calibri Light" w:hAnsi="Calibri Light" w:cs="Arial"/>
          <w:szCs w:val="22"/>
        </w:rPr>
        <w:t>d’appui</w:t>
      </w:r>
      <w:r w:rsidRPr="00483644">
        <w:rPr>
          <w:rFonts w:ascii="Calibri Light" w:hAnsi="Calibri Light" w:cs="Arial"/>
          <w:szCs w:val="22"/>
        </w:rPr>
        <w:t xml:space="preserve"> ainsi que </w:t>
      </w:r>
      <w:r w:rsidR="006E6452">
        <w:rPr>
          <w:rFonts w:ascii="Calibri Light" w:hAnsi="Calibri Light" w:cs="Arial"/>
          <w:szCs w:val="22"/>
        </w:rPr>
        <w:t>l</w:t>
      </w:r>
      <w:r w:rsidRPr="00483644">
        <w:rPr>
          <w:rFonts w:ascii="Calibri Light" w:hAnsi="Calibri Light" w:cs="Arial"/>
          <w:szCs w:val="22"/>
        </w:rPr>
        <w:t>es lettres de soutien d</w:t>
      </w:r>
      <w:r w:rsidR="006E6452">
        <w:rPr>
          <w:rFonts w:ascii="Calibri Light" w:hAnsi="Calibri Light" w:cs="Arial"/>
          <w:szCs w:val="22"/>
        </w:rPr>
        <w:t>’</w:t>
      </w:r>
      <w:r w:rsidRPr="00483644">
        <w:rPr>
          <w:rFonts w:ascii="Calibri Light" w:hAnsi="Calibri Light" w:cs="Arial"/>
          <w:szCs w:val="22"/>
        </w:rPr>
        <w:t>entreprises et</w:t>
      </w:r>
      <w:r w:rsidR="006E6452">
        <w:rPr>
          <w:rFonts w:ascii="Calibri Light" w:hAnsi="Calibri Light" w:cs="Arial"/>
          <w:szCs w:val="22"/>
        </w:rPr>
        <w:t xml:space="preserve"> de</w:t>
      </w:r>
      <w:r w:rsidRPr="00483644">
        <w:rPr>
          <w:rFonts w:ascii="Calibri Light" w:hAnsi="Calibri Light" w:cs="Arial"/>
          <w:szCs w:val="22"/>
        </w:rPr>
        <w:t xml:space="preserve"> clusters (regroupements d’entreprises, syndicats de branches professionnelles, etc.) participant et soutenant le CBI</w:t>
      </w:r>
      <w:r w:rsidR="006E6452">
        <w:rPr>
          <w:rFonts w:ascii="Calibri Light" w:hAnsi="Calibri Light" w:cs="Arial"/>
          <w:szCs w:val="22"/>
        </w:rPr>
        <w:t>, à mettre en annexe 4</w:t>
      </w:r>
      <w:r w:rsidR="00981356" w:rsidRPr="00483644">
        <w:rPr>
          <w:rFonts w:ascii="Calibri Light" w:hAnsi="Calibri Light" w:cs="Arial"/>
          <w:szCs w:val="22"/>
        </w:rPr>
        <w:t>.</w:t>
      </w:r>
    </w:p>
    <w:p w14:paraId="2AA5DDEB" w14:textId="2069F070" w:rsidR="00297B6D" w:rsidRDefault="00297B6D">
      <w:pPr>
        <w:spacing w:after="160" w:line="259" w:lineRule="auto"/>
        <w:jc w:val="left"/>
        <w:rPr>
          <w:rFonts w:ascii="Calibri Light" w:hAnsi="Calibri Light" w:cs="Arial"/>
          <w:b/>
          <w:i/>
          <w:sz w:val="18"/>
          <w:szCs w:val="18"/>
        </w:rPr>
      </w:pPr>
      <w:r>
        <w:rPr>
          <w:rFonts w:ascii="Calibri Light" w:hAnsi="Calibri Light" w:cs="Arial"/>
          <w:b/>
          <w:i/>
          <w:sz w:val="18"/>
          <w:szCs w:val="18"/>
        </w:rPr>
        <w:br w:type="page"/>
      </w:r>
    </w:p>
    <w:p w14:paraId="0DD03EC6" w14:textId="77777777" w:rsidR="00297B6D" w:rsidRDefault="00297B6D" w:rsidP="00297B6D">
      <w:r>
        <w:rPr>
          <w:noProof/>
        </w:rPr>
        <w:lastRenderedPageBreak/>
        <mc:AlternateContent>
          <mc:Choice Requires="wps">
            <w:drawing>
              <wp:anchor distT="0" distB="0" distL="114935" distR="114935" simplePos="0" relativeHeight="251663360" behindDoc="0" locked="0" layoutInCell="1" allowOverlap="1" wp14:anchorId="7B347B33" wp14:editId="2767584D">
                <wp:simplePos x="0" y="0"/>
                <wp:positionH relativeFrom="column">
                  <wp:posOffset>0</wp:posOffset>
                </wp:positionH>
                <wp:positionV relativeFrom="paragraph">
                  <wp:posOffset>0</wp:posOffset>
                </wp:positionV>
                <wp:extent cx="5797475" cy="535305"/>
                <wp:effectExtent l="0" t="0" r="70485" b="7429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475" cy="535305"/>
                        </a:xfrm>
                        <a:prstGeom prst="rect">
                          <a:avLst/>
                        </a:prstGeom>
                        <a:solidFill>
                          <a:srgbClr val="63AE40"/>
                        </a:solidFill>
                        <a:ln w="6350">
                          <a:solidFill>
                            <a:srgbClr val="000000"/>
                          </a:solidFill>
                          <a:miter lim="800000"/>
                          <a:headEnd/>
                          <a:tailEnd/>
                        </a:ln>
                        <a:effectLst>
                          <a:outerShdw dist="71842" dir="2700000" algn="ctr" rotWithShape="0">
                            <a:srgbClr val="333333"/>
                          </a:outerShdw>
                        </a:effectLst>
                      </wps:spPr>
                      <wps:txbx>
                        <w:txbxContent>
                          <w:p w14:paraId="08F45D37" w14:textId="77777777" w:rsidR="00297B6D" w:rsidRDefault="00297B6D" w:rsidP="00297B6D">
                            <w:pPr>
                              <w:jc w:val="center"/>
                              <w:rPr>
                                <w:rFonts w:ascii="Calibri Light" w:hAnsi="Calibri Light" w:cs="Trebuchet MS"/>
                                <w:b/>
                                <w:color w:val="FFFFFF"/>
                                <w:sz w:val="28"/>
                                <w:szCs w:val="28"/>
                              </w:rPr>
                            </w:pPr>
                            <w:r>
                              <w:rPr>
                                <w:rFonts w:ascii="Calibri Light" w:hAnsi="Calibri Light" w:cs="Trebuchet MS"/>
                                <w:b/>
                                <w:color w:val="FFFFFF"/>
                                <w:sz w:val="28"/>
                                <w:szCs w:val="28"/>
                              </w:rPr>
                              <w:t>Notice explicative pour le renseignement du fichier</w:t>
                            </w:r>
                          </w:p>
                          <w:p w14:paraId="21A8C09A" w14:textId="77777777" w:rsidR="00297B6D" w:rsidRDefault="00297B6D" w:rsidP="00297B6D">
                            <w:pPr>
                              <w:jc w:val="center"/>
                              <w:rPr>
                                <w:color w:val="FFFFFF"/>
                              </w:rPr>
                            </w:pPr>
                            <w:r>
                              <w:rPr>
                                <w:rFonts w:ascii="Calibri Light" w:hAnsi="Calibri Light" w:cs="Trebuchet MS"/>
                                <w:b/>
                                <w:color w:val="FFFFFF"/>
                                <w:sz w:val="28"/>
                                <w:szCs w:val="28"/>
                              </w:rPr>
                              <w:t>« Maquette CBI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47B33" id="_x0000_s1027" type="#_x0000_t202" style="position:absolute;left:0;text-align:left;margin-left:0;margin-top:0;width:456.5pt;height:42.1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" fillcolor="#63ae40" strokeweight=".5pt">
                <v:shadow on="t" color="#333" offset="4pt,4pt"/>
                <v:textbox inset="7.45pt,3.85pt,7.45pt,3.85pt">
                  <w:txbxContent>
                    <w:p w14:paraId="08F45D37" w14:textId="77777777" w:rsidR="00297B6D" w:rsidRDefault="00297B6D" w:rsidP="00297B6D">
                      <w:pPr>
                        <w:jc w:val="center"/>
                        <w:rPr>
                          <w:rFonts w:ascii="Calibri Light" w:hAnsi="Calibri Light" w:cs="Trebuchet MS"/>
                          <w:b/>
                          <w:color w:val="FFFFFF"/>
                          <w:sz w:val="28"/>
                          <w:szCs w:val="28"/>
                        </w:rPr>
                      </w:pPr>
                      <w:r>
                        <w:rPr>
                          <w:rFonts w:ascii="Calibri Light" w:hAnsi="Calibri Light" w:cs="Trebuchet MS"/>
                          <w:b/>
                          <w:color w:val="FFFFFF"/>
                          <w:sz w:val="28"/>
                          <w:szCs w:val="28"/>
                        </w:rPr>
                        <w:t>Notice explicative pour le renseignement du fichier</w:t>
                      </w:r>
                    </w:p>
                    <w:p w14:paraId="21A8C09A" w14:textId="77777777" w:rsidR="00297B6D" w:rsidRDefault="00297B6D" w:rsidP="00297B6D">
                      <w:pPr>
                        <w:jc w:val="center"/>
                        <w:rPr>
                          <w:color w:val="FFFFFF"/>
                        </w:rPr>
                      </w:pPr>
                      <w:r>
                        <w:rPr>
                          <w:rFonts w:ascii="Calibri Light" w:hAnsi="Calibri Light" w:cs="Trebuchet MS"/>
                          <w:b/>
                          <w:color w:val="FFFFFF"/>
                          <w:sz w:val="28"/>
                          <w:szCs w:val="28"/>
                        </w:rPr>
                        <w:t>« Maquette CBI »</w:t>
                      </w:r>
                    </w:p>
                  </w:txbxContent>
                </v:textbox>
              </v:shape>
            </w:pict>
          </mc:Fallback>
        </mc:AlternateContent>
      </w:r>
    </w:p>
    <w:p w14:paraId="0904F884" w14:textId="77777777" w:rsidR="00297B6D" w:rsidRDefault="00297B6D" w:rsidP="00297B6D"/>
    <w:p w14:paraId="1EBE977A" w14:textId="77777777" w:rsidR="00297B6D" w:rsidRDefault="00297B6D" w:rsidP="00297B6D"/>
    <w:p w14:paraId="10C5EDA7" w14:textId="77777777" w:rsidR="00297B6D" w:rsidRPr="00FE240E" w:rsidRDefault="00297B6D" w:rsidP="00297B6D">
      <w:pPr>
        <w:spacing w:line="276" w:lineRule="auto"/>
        <w:rPr>
          <w:szCs w:val="22"/>
        </w:rPr>
      </w:pPr>
    </w:p>
    <w:p w14:paraId="143ADA57" w14:textId="77777777" w:rsidR="00297B6D" w:rsidRPr="00FE240E" w:rsidRDefault="00297B6D" w:rsidP="00297B6D">
      <w:pPr>
        <w:spacing w:line="276" w:lineRule="auto"/>
        <w:rPr>
          <w:szCs w:val="22"/>
        </w:rPr>
      </w:pPr>
    </w:p>
    <w:p w14:paraId="30D6F7B3" w14:textId="77777777" w:rsidR="00297B6D" w:rsidRDefault="00297B6D" w:rsidP="00297B6D">
      <w:pPr>
        <w:spacing w:line="276" w:lineRule="auto"/>
        <w:rPr>
          <w:rFonts w:ascii="Calibri Light" w:hAnsi="Calibri Light" w:cs="Arial"/>
          <w:szCs w:val="22"/>
        </w:rPr>
      </w:pPr>
      <w:r>
        <w:rPr>
          <w:rFonts w:ascii="Calibri Light" w:hAnsi="Calibri Light" w:cs="Arial"/>
          <w:szCs w:val="22"/>
        </w:rPr>
        <w:t>Pour chaque CBI, il est demandé de renseigner un fichier Excel dénommé « Maquette CBI ».</w:t>
      </w:r>
    </w:p>
    <w:p w14:paraId="41E95B6E" w14:textId="77777777" w:rsidR="00297B6D" w:rsidRDefault="00297B6D" w:rsidP="00297B6D">
      <w:pPr>
        <w:spacing w:line="276" w:lineRule="auto"/>
        <w:rPr>
          <w:rFonts w:ascii="Calibri Light" w:hAnsi="Calibri Light" w:cs="Arial"/>
          <w:szCs w:val="22"/>
        </w:rPr>
      </w:pPr>
    </w:p>
    <w:p w14:paraId="306556CA" w14:textId="77777777" w:rsidR="00297B6D" w:rsidRPr="00483644" w:rsidRDefault="00297B6D" w:rsidP="00297B6D">
      <w:pPr>
        <w:autoSpaceDE w:val="0"/>
        <w:autoSpaceDN w:val="0"/>
        <w:adjustRightInd w:val="0"/>
        <w:spacing w:line="276" w:lineRule="auto"/>
        <w:ind w:right="-567"/>
        <w:rPr>
          <w:rFonts w:ascii="Calibri Light" w:hAnsi="Calibri Light" w:cs="Arial"/>
          <w:b/>
          <w:szCs w:val="22"/>
          <w:lang w:val="nl-NL"/>
        </w:rPr>
      </w:pPr>
      <w:r w:rsidRPr="00483644">
        <w:rPr>
          <w:rFonts w:ascii="Calibri Light" w:hAnsi="Calibri Light" w:cs="Arial"/>
          <w:b/>
          <w:szCs w:val="22"/>
        </w:rPr>
        <w:t xml:space="preserve">I – </w:t>
      </w:r>
      <w:r>
        <w:rPr>
          <w:rFonts w:ascii="Calibri Light" w:hAnsi="Calibri Light" w:cs="Arial"/>
          <w:b/>
          <w:szCs w:val="22"/>
        </w:rPr>
        <w:t xml:space="preserve">SAISIE DES </w:t>
      </w:r>
      <w:proofErr w:type="spellStart"/>
      <w:r>
        <w:rPr>
          <w:rFonts w:ascii="Calibri Light" w:hAnsi="Calibri Light" w:cs="Arial"/>
          <w:b/>
          <w:szCs w:val="22"/>
        </w:rPr>
        <w:t>UEs</w:t>
      </w:r>
      <w:proofErr w:type="spellEnd"/>
    </w:p>
    <w:p w14:paraId="3ABF5654" w14:textId="77777777" w:rsidR="00297B6D" w:rsidRPr="00FE240E" w:rsidRDefault="00297B6D" w:rsidP="00297B6D">
      <w:pPr>
        <w:pStyle w:val="Corpsdetexte"/>
        <w:tabs>
          <w:tab w:val="clear" w:pos="1276"/>
          <w:tab w:val="clear" w:pos="1701"/>
          <w:tab w:val="clear" w:pos="4820"/>
          <w:tab w:val="clear" w:pos="6096"/>
          <w:tab w:val="left" w:pos="3629"/>
        </w:tabs>
        <w:spacing w:line="276" w:lineRule="auto"/>
        <w:ind w:right="-567"/>
        <w:rPr>
          <w:rFonts w:ascii="Arial" w:hAnsi="Arial" w:cs="Arial"/>
          <w:b/>
          <w:bCs/>
          <w:color w:val="auto"/>
          <w:sz w:val="22"/>
          <w:szCs w:val="22"/>
        </w:rPr>
      </w:pPr>
    </w:p>
    <w:p w14:paraId="595FB147" w14:textId="77777777" w:rsidR="00297B6D" w:rsidRDefault="00297B6D" w:rsidP="00297B6D">
      <w:pPr>
        <w:spacing w:line="276" w:lineRule="auto"/>
        <w:rPr>
          <w:rFonts w:ascii="Calibri Light" w:hAnsi="Calibri Light"/>
        </w:rPr>
      </w:pPr>
      <w:r w:rsidRPr="00264627">
        <w:rPr>
          <w:rFonts w:ascii="Calibri Light" w:hAnsi="Calibri Light"/>
        </w:rPr>
        <w:t xml:space="preserve">Il s’agit de </w:t>
      </w:r>
      <w:r>
        <w:rPr>
          <w:rFonts w:ascii="Calibri Light" w:hAnsi="Calibri Light"/>
        </w:rPr>
        <w:t xml:space="preserve">préciser </w:t>
      </w:r>
      <w:r w:rsidRPr="00264627">
        <w:rPr>
          <w:rFonts w:ascii="Calibri Light" w:hAnsi="Calibri Light"/>
        </w:rPr>
        <w:t xml:space="preserve">l’ensemble des </w:t>
      </w:r>
      <w:proofErr w:type="spellStart"/>
      <w:r w:rsidRPr="00264627">
        <w:rPr>
          <w:rFonts w:ascii="Calibri Light" w:hAnsi="Calibri Light"/>
        </w:rPr>
        <w:t>UEs</w:t>
      </w:r>
      <w:proofErr w:type="spellEnd"/>
      <w:r w:rsidRPr="00264627">
        <w:rPr>
          <w:rFonts w:ascii="Calibri Light" w:hAnsi="Calibri Light"/>
        </w:rPr>
        <w:t> </w:t>
      </w:r>
      <w:r>
        <w:rPr>
          <w:rFonts w:ascii="Calibri Light" w:hAnsi="Calibri Light"/>
        </w:rPr>
        <w:t xml:space="preserve">pour chaque semestre </w:t>
      </w:r>
      <w:r w:rsidRPr="00264627">
        <w:rPr>
          <w:rFonts w:ascii="Calibri Light" w:hAnsi="Calibri Light"/>
        </w:rPr>
        <w:t>:</w:t>
      </w:r>
    </w:p>
    <w:p w14:paraId="4720C5B0" w14:textId="77777777" w:rsidR="00297B6D" w:rsidRDefault="00297B6D" w:rsidP="00297B6D">
      <w:pPr>
        <w:spacing w:line="276" w:lineRule="auto"/>
        <w:rPr>
          <w:rFonts w:ascii="Calibri Light" w:hAnsi="Calibri Light"/>
        </w:rPr>
      </w:pPr>
    </w:p>
    <w:p w14:paraId="4F4CC30F" w14:textId="77777777" w:rsidR="00297B6D" w:rsidRDefault="00297B6D" w:rsidP="00297B6D">
      <w:pPr>
        <w:pStyle w:val="Paragraphedeliste"/>
        <w:numPr>
          <w:ilvl w:val="0"/>
          <w:numId w:val="20"/>
        </w:numPr>
        <w:spacing w:line="276" w:lineRule="auto"/>
        <w:rPr>
          <w:rFonts w:ascii="Calibri Light" w:hAnsi="Calibri Light"/>
        </w:rPr>
      </w:pPr>
      <w:proofErr w:type="gramStart"/>
      <w:r>
        <w:rPr>
          <w:rFonts w:ascii="Calibri Light" w:hAnsi="Calibri Light"/>
        </w:rPr>
        <w:t>l</w:t>
      </w:r>
      <w:r w:rsidRPr="00264627">
        <w:rPr>
          <w:rFonts w:ascii="Calibri Light" w:hAnsi="Calibri Light"/>
        </w:rPr>
        <w:t>es</w:t>
      </w:r>
      <w:proofErr w:type="gramEnd"/>
      <w:r w:rsidRPr="00264627">
        <w:rPr>
          <w:rFonts w:ascii="Calibri Light" w:hAnsi="Calibri Light"/>
        </w:rPr>
        <w:t xml:space="preserve"> </w:t>
      </w:r>
      <w:proofErr w:type="spellStart"/>
      <w:r w:rsidRPr="00264627">
        <w:rPr>
          <w:rFonts w:ascii="Calibri Light" w:hAnsi="Calibri Light"/>
        </w:rPr>
        <w:t>UEs</w:t>
      </w:r>
      <w:proofErr w:type="spellEnd"/>
      <w:r w:rsidRPr="00264627">
        <w:rPr>
          <w:rFonts w:ascii="Calibri Light" w:hAnsi="Calibri Light"/>
        </w:rPr>
        <w:t xml:space="preserve"> diplômantes (</w:t>
      </w:r>
      <w:r>
        <w:rPr>
          <w:rFonts w:ascii="Calibri Light" w:hAnsi="Calibri Light"/>
        </w:rPr>
        <w:t>des</w:t>
      </w:r>
      <w:r w:rsidRPr="00264627">
        <w:rPr>
          <w:rFonts w:ascii="Calibri Light" w:hAnsi="Calibri Light"/>
        </w:rPr>
        <w:t xml:space="preserve"> licence</w:t>
      </w:r>
      <w:r>
        <w:rPr>
          <w:rFonts w:ascii="Calibri Light" w:hAnsi="Calibri Light"/>
        </w:rPr>
        <w:t>s</w:t>
      </w:r>
      <w:r w:rsidRPr="00264627">
        <w:rPr>
          <w:rFonts w:ascii="Calibri Light" w:hAnsi="Calibri Light"/>
        </w:rPr>
        <w:t xml:space="preserve"> </w:t>
      </w:r>
      <w:r>
        <w:rPr>
          <w:rFonts w:ascii="Calibri Light" w:hAnsi="Calibri Light"/>
        </w:rPr>
        <w:t>supports</w:t>
      </w:r>
      <w:r w:rsidRPr="00264627">
        <w:rPr>
          <w:rFonts w:ascii="Calibri Light" w:hAnsi="Calibri Light"/>
        </w:rPr>
        <w:t>)</w:t>
      </w:r>
      <w:r>
        <w:rPr>
          <w:rFonts w:ascii="Calibri Light" w:hAnsi="Calibri Light"/>
        </w:rPr>
        <w:t> ;</w:t>
      </w:r>
    </w:p>
    <w:p w14:paraId="4EE3F349" w14:textId="77777777" w:rsidR="00297B6D" w:rsidRPr="00264627" w:rsidRDefault="00297B6D" w:rsidP="00297B6D">
      <w:pPr>
        <w:pStyle w:val="Paragraphedeliste"/>
        <w:numPr>
          <w:ilvl w:val="0"/>
          <w:numId w:val="20"/>
        </w:numPr>
        <w:spacing w:line="276" w:lineRule="auto"/>
        <w:rPr>
          <w:rFonts w:ascii="Calibri Light" w:hAnsi="Calibri Light"/>
        </w:rPr>
      </w:pPr>
      <w:proofErr w:type="gramStart"/>
      <w:r w:rsidRPr="00264627">
        <w:rPr>
          <w:rFonts w:ascii="Calibri Light" w:eastAsia="Times New Roman" w:hAnsi="Calibri Light"/>
          <w:szCs w:val="24"/>
        </w:rPr>
        <w:t>les</w:t>
      </w:r>
      <w:proofErr w:type="gramEnd"/>
      <w:r w:rsidRPr="00264627">
        <w:rPr>
          <w:rFonts w:ascii="Calibri Light" w:eastAsia="Times New Roman" w:hAnsi="Calibri Light"/>
          <w:szCs w:val="24"/>
        </w:rPr>
        <w:t xml:space="preserve"> </w:t>
      </w:r>
      <w:proofErr w:type="spellStart"/>
      <w:r w:rsidRPr="00264627">
        <w:rPr>
          <w:rFonts w:ascii="Calibri Light" w:eastAsia="Times New Roman" w:hAnsi="Calibri Light"/>
          <w:szCs w:val="24"/>
        </w:rPr>
        <w:t>UEs</w:t>
      </w:r>
      <w:proofErr w:type="spellEnd"/>
      <w:r w:rsidRPr="00264627">
        <w:rPr>
          <w:rFonts w:ascii="Calibri Light" w:eastAsia="Times New Roman" w:hAnsi="Calibri Light"/>
          <w:szCs w:val="24"/>
        </w:rPr>
        <w:t xml:space="preserve"> </w:t>
      </w:r>
      <w:r>
        <w:rPr>
          <w:rFonts w:ascii="Calibri Light" w:eastAsia="Times New Roman" w:hAnsi="Calibri Light"/>
          <w:szCs w:val="24"/>
        </w:rPr>
        <w:t>de renforcement (</w:t>
      </w:r>
      <w:r w:rsidRPr="00264627">
        <w:rPr>
          <w:rFonts w:ascii="Calibri Light" w:eastAsia="Times New Roman" w:hAnsi="Calibri Light"/>
          <w:szCs w:val="24"/>
        </w:rPr>
        <w:t>additionnelles</w:t>
      </w:r>
      <w:r>
        <w:rPr>
          <w:rFonts w:ascii="Calibri Light" w:eastAsia="Times New Roman" w:hAnsi="Calibri Light"/>
          <w:szCs w:val="24"/>
        </w:rPr>
        <w:t xml:space="preserve">) du CBI </w:t>
      </w:r>
      <w:r w:rsidRPr="00264627">
        <w:rPr>
          <w:rFonts w:ascii="Calibri Light" w:eastAsia="Times New Roman" w:hAnsi="Calibri Light"/>
          <w:szCs w:val="24"/>
        </w:rPr>
        <w:t xml:space="preserve">seront </w:t>
      </w:r>
      <w:r>
        <w:rPr>
          <w:rFonts w:ascii="Calibri Light" w:eastAsia="Times New Roman" w:hAnsi="Calibri Light"/>
          <w:szCs w:val="24"/>
        </w:rPr>
        <w:t>reportées</w:t>
      </w:r>
      <w:r w:rsidRPr="00264627">
        <w:rPr>
          <w:rFonts w:ascii="Calibri Light" w:eastAsia="Times New Roman" w:hAnsi="Calibri Light"/>
          <w:szCs w:val="24"/>
        </w:rPr>
        <w:t xml:space="preserve"> en vert</w:t>
      </w:r>
      <w:r>
        <w:rPr>
          <w:rFonts w:ascii="Calibri Light" w:eastAsia="Times New Roman" w:hAnsi="Calibri Light"/>
          <w:szCs w:val="24"/>
        </w:rPr>
        <w:t>.</w:t>
      </w:r>
      <w:r w:rsidRPr="00264627">
        <w:rPr>
          <w:rFonts w:ascii="Calibri Light" w:eastAsia="Times New Roman" w:hAnsi="Calibri Light"/>
          <w:szCs w:val="24"/>
        </w:rPr>
        <w:t xml:space="preserve"> </w:t>
      </w:r>
    </w:p>
    <w:p w14:paraId="19F91362" w14:textId="77777777" w:rsidR="00297B6D" w:rsidRPr="00264627" w:rsidRDefault="00297B6D" w:rsidP="00297B6D">
      <w:pPr>
        <w:spacing w:line="276" w:lineRule="auto"/>
        <w:rPr>
          <w:rFonts w:ascii="Calibri Light" w:eastAsia="Times New Roman" w:hAnsi="Calibri Light"/>
          <w:szCs w:val="24"/>
        </w:rPr>
      </w:pPr>
    </w:p>
    <w:p w14:paraId="0369649B" w14:textId="77777777" w:rsidR="00297B6D" w:rsidRDefault="00297B6D" w:rsidP="00297B6D">
      <w:pPr>
        <w:spacing w:line="276" w:lineRule="auto"/>
        <w:rPr>
          <w:rFonts w:ascii="Calibri Light" w:hAnsi="Calibri Light"/>
        </w:rPr>
      </w:pPr>
      <w:r w:rsidRPr="00264627">
        <w:rPr>
          <w:rFonts w:ascii="Calibri Light" w:hAnsi="Calibri Light"/>
        </w:rPr>
        <w:t xml:space="preserve">Chaque UE est caractérisée par son nombre d’ECTS (colonne E), son nombre d’heures présentielles (colonne F) et, </w:t>
      </w:r>
      <w:r>
        <w:rPr>
          <w:rFonts w:ascii="Calibri Light" w:hAnsi="Calibri Light"/>
        </w:rPr>
        <w:t>le cas échéant</w:t>
      </w:r>
      <w:r w:rsidRPr="00264627">
        <w:rPr>
          <w:rFonts w:ascii="Calibri Light" w:hAnsi="Calibri Light"/>
        </w:rPr>
        <w:t xml:space="preserve">, son nombre d’heures non présentielles (colonne G) réellement attendues. </w:t>
      </w:r>
    </w:p>
    <w:p w14:paraId="7D454527" w14:textId="77777777" w:rsidR="00297B6D" w:rsidRDefault="00297B6D" w:rsidP="00297B6D">
      <w:pPr>
        <w:spacing w:line="276" w:lineRule="auto"/>
        <w:rPr>
          <w:rFonts w:ascii="Calibri Light" w:hAnsi="Calibri Light"/>
        </w:rPr>
      </w:pPr>
    </w:p>
    <w:p w14:paraId="657AE7DF" w14:textId="77777777" w:rsidR="00297B6D" w:rsidRDefault="00297B6D" w:rsidP="00297B6D">
      <w:pPr>
        <w:shd w:val="clear" w:color="auto" w:fill="BFBFBF"/>
        <w:spacing w:line="276" w:lineRule="auto"/>
        <w:rPr>
          <w:rFonts w:ascii="Calibri Light" w:hAnsi="Calibri Light"/>
        </w:rPr>
      </w:pPr>
      <w:r w:rsidRPr="00305106">
        <w:rPr>
          <w:rFonts w:ascii="Calibri Light" w:hAnsi="Calibri Light"/>
        </w:rPr>
        <w:t xml:space="preserve">Nota : </w:t>
      </w:r>
    </w:p>
    <w:p w14:paraId="371E35D9" w14:textId="77777777" w:rsidR="00297B6D" w:rsidRPr="00305106" w:rsidRDefault="00297B6D" w:rsidP="00297B6D">
      <w:pPr>
        <w:shd w:val="clear" w:color="auto" w:fill="BFBFBF"/>
        <w:spacing w:line="276" w:lineRule="auto"/>
        <w:rPr>
          <w:rFonts w:ascii="Calibri Light" w:hAnsi="Calibri Light"/>
        </w:rPr>
      </w:pPr>
      <w:r w:rsidRPr="00305106">
        <w:rPr>
          <w:rFonts w:ascii="Calibri Light" w:hAnsi="Calibri Light"/>
        </w:rPr>
        <w:t>En cas d’UE à choix multiple</w:t>
      </w:r>
      <w:r>
        <w:rPr>
          <w:rFonts w:ascii="Calibri Light" w:hAnsi="Calibri Light"/>
        </w:rPr>
        <w:t>s</w:t>
      </w:r>
      <w:r w:rsidRPr="00305106">
        <w:rPr>
          <w:rFonts w:ascii="Calibri Light" w:hAnsi="Calibri Light"/>
        </w:rPr>
        <w:t xml:space="preserve">, il convient d’indiquer le nombre d’ECTS total de l’UE en colonne E, et de détailler les ECTS des UE au choix en colonne D. Vous trouverez un exemple de saisie des UE sur la </w:t>
      </w:r>
      <w:r>
        <w:rPr>
          <w:rFonts w:ascii="Calibri Light" w:hAnsi="Calibri Light"/>
        </w:rPr>
        <w:t xml:space="preserve">maquette, en haut des colonnes </w:t>
      </w:r>
      <w:proofErr w:type="gramStart"/>
      <w:r>
        <w:rPr>
          <w:rFonts w:ascii="Calibri Light" w:hAnsi="Calibri Light"/>
        </w:rPr>
        <w:t>T,U</w:t>
      </w:r>
      <w:proofErr w:type="gramEnd"/>
      <w:r>
        <w:rPr>
          <w:rFonts w:ascii="Calibri Light" w:hAnsi="Calibri Light"/>
        </w:rPr>
        <w:t xml:space="preserve"> et V</w:t>
      </w:r>
      <w:r w:rsidRPr="00305106">
        <w:rPr>
          <w:rFonts w:ascii="Calibri Light" w:hAnsi="Calibri Light"/>
        </w:rPr>
        <w:t>.</w:t>
      </w:r>
    </w:p>
    <w:p w14:paraId="1D048586" w14:textId="77777777" w:rsidR="00297B6D" w:rsidRPr="00653625" w:rsidRDefault="00297B6D" w:rsidP="00297B6D">
      <w:pPr>
        <w:spacing w:line="276" w:lineRule="auto"/>
        <w:rPr>
          <w:rFonts w:ascii="Calibri Light" w:hAnsi="Calibri Light"/>
        </w:rPr>
      </w:pPr>
    </w:p>
    <w:p w14:paraId="5183284A" w14:textId="77777777" w:rsidR="00297B6D" w:rsidRPr="00653625" w:rsidRDefault="00297B6D" w:rsidP="00297B6D">
      <w:pPr>
        <w:spacing w:line="276" w:lineRule="auto"/>
        <w:rPr>
          <w:rFonts w:ascii="Calibri Light" w:hAnsi="Calibri Light"/>
        </w:rPr>
      </w:pPr>
      <w:r w:rsidRPr="00653625">
        <w:rPr>
          <w:rFonts w:ascii="Calibri Light" w:hAnsi="Calibri Light"/>
        </w:rPr>
        <w:t xml:space="preserve">Il s’agit d’affecter chaque UE à une des quatre composantes de formation du CBI définies sur la durée du cursus (dans les colonnes H à K) : </w:t>
      </w:r>
    </w:p>
    <w:p w14:paraId="2FAD8B15" w14:textId="77777777" w:rsidR="00297B6D" w:rsidRPr="00653625" w:rsidRDefault="00297B6D" w:rsidP="00297B6D">
      <w:pPr>
        <w:spacing w:line="276" w:lineRule="auto"/>
        <w:rPr>
          <w:rFonts w:ascii="Calibri Light" w:hAnsi="Calibri Light"/>
        </w:rPr>
      </w:pPr>
    </w:p>
    <w:p w14:paraId="2FBD6332" w14:textId="77777777" w:rsidR="00297B6D" w:rsidRPr="00653625" w:rsidRDefault="00297B6D" w:rsidP="00297B6D">
      <w:pPr>
        <w:pStyle w:val="Paragraphedeliste"/>
        <w:numPr>
          <w:ilvl w:val="0"/>
          <w:numId w:val="20"/>
        </w:numPr>
        <w:spacing w:line="276" w:lineRule="auto"/>
        <w:rPr>
          <w:rFonts w:ascii="Calibri Light" w:hAnsi="Calibri Light"/>
        </w:rPr>
      </w:pPr>
      <w:proofErr w:type="gramStart"/>
      <w:r w:rsidRPr="00653625">
        <w:rPr>
          <w:rFonts w:ascii="Calibri Light" w:hAnsi="Calibri Light"/>
        </w:rPr>
        <w:t>les</w:t>
      </w:r>
      <w:proofErr w:type="gramEnd"/>
      <w:r w:rsidRPr="00653625">
        <w:rPr>
          <w:rFonts w:ascii="Calibri Light" w:hAnsi="Calibri Light"/>
        </w:rPr>
        <w:t xml:space="preserve"> disciplines fondamentales (DF) ; </w:t>
      </w:r>
    </w:p>
    <w:p w14:paraId="0F934258" w14:textId="77777777" w:rsidR="00297B6D" w:rsidRPr="00653625" w:rsidRDefault="00297B6D" w:rsidP="00297B6D">
      <w:pPr>
        <w:pStyle w:val="Paragraphedeliste"/>
        <w:numPr>
          <w:ilvl w:val="0"/>
          <w:numId w:val="20"/>
        </w:numPr>
        <w:spacing w:line="276" w:lineRule="auto"/>
        <w:rPr>
          <w:rFonts w:ascii="Calibri Light" w:hAnsi="Calibri Light"/>
        </w:rPr>
      </w:pPr>
      <w:proofErr w:type="gramStart"/>
      <w:r w:rsidRPr="00653625">
        <w:rPr>
          <w:rFonts w:ascii="Calibri Light" w:hAnsi="Calibri Light"/>
        </w:rPr>
        <w:t>les</w:t>
      </w:r>
      <w:proofErr w:type="gramEnd"/>
      <w:r w:rsidRPr="00653625">
        <w:rPr>
          <w:rFonts w:ascii="Calibri Light" w:hAnsi="Calibri Light"/>
        </w:rPr>
        <w:t xml:space="preserve"> disciplines socles e</w:t>
      </w:r>
      <w:r>
        <w:rPr>
          <w:rFonts w:ascii="Calibri Light" w:hAnsi="Calibri Light"/>
        </w:rPr>
        <w:t>t enseignements de spécialité (2</w:t>
      </w:r>
      <w:r w:rsidRPr="00653625">
        <w:rPr>
          <w:rFonts w:ascii="Calibri Light" w:hAnsi="Calibri Light"/>
        </w:rPr>
        <w:t>S) ;</w:t>
      </w:r>
    </w:p>
    <w:p w14:paraId="1F64E0E5" w14:textId="77777777" w:rsidR="00297B6D" w:rsidRPr="00653625" w:rsidRDefault="00297B6D" w:rsidP="00297B6D">
      <w:pPr>
        <w:pStyle w:val="Paragraphedeliste"/>
        <w:numPr>
          <w:ilvl w:val="0"/>
          <w:numId w:val="20"/>
        </w:numPr>
        <w:spacing w:line="276" w:lineRule="auto"/>
        <w:rPr>
          <w:rFonts w:ascii="Calibri Light" w:hAnsi="Calibri Light"/>
        </w:rPr>
      </w:pPr>
      <w:proofErr w:type="gramStart"/>
      <w:r w:rsidRPr="00653625">
        <w:rPr>
          <w:rFonts w:ascii="Calibri Light" w:hAnsi="Calibri Light"/>
        </w:rPr>
        <w:t>les</w:t>
      </w:r>
      <w:proofErr w:type="gramEnd"/>
      <w:r w:rsidRPr="00653625">
        <w:rPr>
          <w:rFonts w:ascii="Calibri Light" w:hAnsi="Calibri Light"/>
        </w:rPr>
        <w:t xml:space="preserve"> disciplines connexes (DC) ;</w:t>
      </w:r>
    </w:p>
    <w:p w14:paraId="7C146A22" w14:textId="77777777" w:rsidR="00297B6D" w:rsidRPr="00653625" w:rsidRDefault="00297B6D" w:rsidP="00297B6D">
      <w:pPr>
        <w:pStyle w:val="Paragraphedeliste"/>
        <w:numPr>
          <w:ilvl w:val="0"/>
          <w:numId w:val="20"/>
        </w:numPr>
        <w:spacing w:line="276" w:lineRule="auto"/>
        <w:rPr>
          <w:rFonts w:ascii="Calibri Light" w:hAnsi="Calibri Light"/>
        </w:rPr>
      </w:pPr>
      <w:proofErr w:type="gramStart"/>
      <w:r w:rsidRPr="00653625">
        <w:rPr>
          <w:rFonts w:ascii="Calibri Light" w:hAnsi="Calibri Light"/>
        </w:rPr>
        <w:t>l’ouverture</w:t>
      </w:r>
      <w:proofErr w:type="gramEnd"/>
      <w:r w:rsidRPr="00653625">
        <w:rPr>
          <w:rFonts w:ascii="Calibri Light" w:hAnsi="Calibri Light"/>
        </w:rPr>
        <w:t xml:space="preserve"> sociale, économique et culturelle (OSEC).</w:t>
      </w:r>
    </w:p>
    <w:p w14:paraId="36389C5A" w14:textId="77777777" w:rsidR="00297B6D" w:rsidRPr="00653625" w:rsidRDefault="00297B6D" w:rsidP="00297B6D">
      <w:pPr>
        <w:spacing w:line="276" w:lineRule="auto"/>
        <w:rPr>
          <w:rFonts w:ascii="Calibri Light" w:hAnsi="Calibri Light"/>
        </w:rPr>
      </w:pPr>
    </w:p>
    <w:p w14:paraId="34D3083B" w14:textId="77777777" w:rsidR="00297B6D" w:rsidRDefault="00297B6D" w:rsidP="00297B6D">
      <w:pPr>
        <w:spacing w:line="276" w:lineRule="auto"/>
        <w:rPr>
          <w:rFonts w:ascii="Calibri Light" w:hAnsi="Calibri Light"/>
        </w:rPr>
      </w:pPr>
      <w:r w:rsidRPr="00653625">
        <w:rPr>
          <w:rFonts w:ascii="Calibri Light" w:hAnsi="Calibri Light"/>
        </w:rPr>
        <w:t xml:space="preserve">De manière complémentaire, il convient de préciser les ECTS correspondant aux </w:t>
      </w:r>
      <w:proofErr w:type="spellStart"/>
      <w:r w:rsidRPr="00653625">
        <w:rPr>
          <w:rFonts w:ascii="Calibri Light" w:hAnsi="Calibri Light"/>
        </w:rPr>
        <w:t>UEs</w:t>
      </w:r>
      <w:proofErr w:type="spellEnd"/>
      <w:r w:rsidRPr="00653625">
        <w:rPr>
          <w:rFonts w:ascii="Calibri Light" w:hAnsi="Calibri Light"/>
        </w:rPr>
        <w:t xml:space="preserve"> relevant :</w:t>
      </w:r>
    </w:p>
    <w:p w14:paraId="1EEF899D" w14:textId="77777777" w:rsidR="00297B6D" w:rsidRDefault="00297B6D" w:rsidP="00297B6D">
      <w:pPr>
        <w:spacing w:line="276" w:lineRule="auto"/>
        <w:rPr>
          <w:rFonts w:ascii="Calibri Light" w:hAnsi="Calibri Light"/>
        </w:rPr>
      </w:pPr>
    </w:p>
    <w:p w14:paraId="667F1F21" w14:textId="77777777" w:rsidR="00297B6D" w:rsidRDefault="00297B6D" w:rsidP="00297B6D">
      <w:pPr>
        <w:pStyle w:val="Paragraphedeliste"/>
        <w:numPr>
          <w:ilvl w:val="0"/>
          <w:numId w:val="20"/>
        </w:numPr>
        <w:spacing w:line="276" w:lineRule="auto"/>
        <w:rPr>
          <w:rFonts w:ascii="Calibri Light" w:hAnsi="Calibri Light"/>
        </w:rPr>
      </w:pPr>
      <w:proofErr w:type="gramStart"/>
      <w:r w:rsidRPr="00653625">
        <w:rPr>
          <w:rFonts w:ascii="Calibri Light" w:hAnsi="Calibri Light"/>
        </w:rPr>
        <w:t>des</w:t>
      </w:r>
      <w:proofErr w:type="gramEnd"/>
      <w:r w:rsidRPr="00653625">
        <w:rPr>
          <w:rFonts w:ascii="Calibri Light" w:hAnsi="Calibri Light"/>
        </w:rPr>
        <w:t xml:space="preserve"> 3 axes de l’OSEC</w:t>
      </w:r>
      <w:r>
        <w:rPr>
          <w:rFonts w:ascii="Calibri Light" w:hAnsi="Calibri Light"/>
        </w:rPr>
        <w:t xml:space="preserve"> (</w:t>
      </w:r>
      <w:r w:rsidRPr="00653625">
        <w:rPr>
          <w:rFonts w:ascii="Calibri Light" w:hAnsi="Calibri Light"/>
        </w:rPr>
        <w:t>colonnes L, M et N</w:t>
      </w:r>
      <w:r>
        <w:rPr>
          <w:rFonts w:ascii="Calibri Light" w:hAnsi="Calibri Light"/>
        </w:rPr>
        <w:t>)</w:t>
      </w:r>
      <w:r w:rsidRPr="00653625">
        <w:rPr>
          <w:rFonts w:ascii="Calibri Light" w:hAnsi="Calibri Light"/>
        </w:rPr>
        <w:t> ;</w:t>
      </w:r>
    </w:p>
    <w:p w14:paraId="35DA1FB0" w14:textId="77777777" w:rsidR="00297B6D" w:rsidRDefault="00297B6D" w:rsidP="00297B6D">
      <w:pPr>
        <w:pStyle w:val="Paragraphedeliste"/>
        <w:numPr>
          <w:ilvl w:val="0"/>
          <w:numId w:val="20"/>
        </w:numPr>
        <w:spacing w:line="276" w:lineRule="auto"/>
        <w:rPr>
          <w:rFonts w:ascii="Calibri Light" w:hAnsi="Calibri Light"/>
        </w:rPr>
      </w:pPr>
      <w:proofErr w:type="gramStart"/>
      <w:r>
        <w:rPr>
          <w:rFonts w:ascii="Calibri Light" w:hAnsi="Calibri Light"/>
        </w:rPr>
        <w:t>des</w:t>
      </w:r>
      <w:proofErr w:type="gramEnd"/>
      <w:r>
        <w:rPr>
          <w:rFonts w:ascii="Calibri Light" w:hAnsi="Calibri Light"/>
        </w:rPr>
        <w:t xml:space="preserve"> enseignements du numérique (colonne O) ; </w:t>
      </w:r>
    </w:p>
    <w:p w14:paraId="0BFE6F98" w14:textId="77777777" w:rsidR="00297B6D" w:rsidRDefault="00297B6D" w:rsidP="00297B6D">
      <w:pPr>
        <w:pStyle w:val="Paragraphedeliste"/>
        <w:numPr>
          <w:ilvl w:val="0"/>
          <w:numId w:val="20"/>
        </w:numPr>
        <w:spacing w:line="276" w:lineRule="auto"/>
        <w:rPr>
          <w:rFonts w:ascii="Calibri Light" w:hAnsi="Calibri Light"/>
        </w:rPr>
      </w:pPr>
      <w:proofErr w:type="gramStart"/>
      <w:r>
        <w:rPr>
          <w:rFonts w:ascii="Calibri Light" w:hAnsi="Calibri Light"/>
        </w:rPr>
        <w:t>des</w:t>
      </w:r>
      <w:proofErr w:type="gramEnd"/>
      <w:r>
        <w:rPr>
          <w:rFonts w:ascii="Calibri Light" w:hAnsi="Calibri Light"/>
        </w:rPr>
        <w:t xml:space="preserve"> activités de mise en situation (colonne P)</w:t>
      </w:r>
      <w:r w:rsidRPr="00653625">
        <w:rPr>
          <w:rFonts w:ascii="Calibri Light" w:hAnsi="Calibri Light"/>
        </w:rPr>
        <w:t xml:space="preserve"> ; indiquer en </w:t>
      </w:r>
      <w:r>
        <w:rPr>
          <w:rFonts w:ascii="Calibri Light" w:hAnsi="Calibri Light"/>
        </w:rPr>
        <w:t>colonne Q</w:t>
      </w:r>
      <w:r w:rsidRPr="00653625">
        <w:rPr>
          <w:rFonts w:ascii="Calibri Light" w:hAnsi="Calibri Light"/>
        </w:rPr>
        <w:t xml:space="preserve"> la durée de chaque stage (en nombre de semaines) et de chaque projet (en nombre d’heures)</w:t>
      </w:r>
      <w:r>
        <w:rPr>
          <w:rFonts w:ascii="Calibri Light" w:hAnsi="Calibri Light"/>
        </w:rPr>
        <w:t>.</w:t>
      </w:r>
    </w:p>
    <w:p w14:paraId="3B0BC6BA" w14:textId="77777777" w:rsidR="00297B6D" w:rsidRDefault="00297B6D" w:rsidP="00297B6D">
      <w:pPr>
        <w:shd w:val="clear" w:color="auto" w:fill="BFBFBF"/>
        <w:spacing w:line="276" w:lineRule="auto"/>
        <w:rPr>
          <w:rFonts w:ascii="Calibri Light" w:hAnsi="Calibri Light"/>
        </w:rPr>
      </w:pPr>
      <w:r>
        <w:rPr>
          <w:rFonts w:ascii="Calibri Light" w:hAnsi="Calibri Light"/>
        </w:rPr>
        <w:t>À</w:t>
      </w:r>
      <w:r w:rsidRPr="0063108A">
        <w:rPr>
          <w:rFonts w:ascii="Calibri Light" w:hAnsi="Calibri Light"/>
        </w:rPr>
        <w:t xml:space="preserve"> </w:t>
      </w:r>
      <w:r>
        <w:rPr>
          <w:rFonts w:ascii="Calibri Light" w:hAnsi="Calibri Light"/>
        </w:rPr>
        <w:t>savoir</w:t>
      </w:r>
      <w:r w:rsidRPr="0063108A">
        <w:rPr>
          <w:rFonts w:ascii="Calibri Light" w:hAnsi="Calibri Light"/>
        </w:rPr>
        <w:t> :</w:t>
      </w:r>
    </w:p>
    <w:p w14:paraId="4DD3A35D" w14:textId="77777777" w:rsidR="00297B6D" w:rsidRPr="0063108A" w:rsidRDefault="00297B6D" w:rsidP="00297B6D">
      <w:pPr>
        <w:shd w:val="clear" w:color="auto" w:fill="BFBFBF"/>
        <w:spacing w:line="276" w:lineRule="auto"/>
        <w:rPr>
          <w:rFonts w:ascii="Calibri Light" w:hAnsi="Calibri Light"/>
        </w:rPr>
      </w:pPr>
      <w:r>
        <w:rPr>
          <w:rFonts w:ascii="Calibri Light" w:hAnsi="Calibri Light"/>
        </w:rPr>
        <w:t xml:space="preserve">Des saisies automatiques permettent ensuite da facilité le traitement des données pour les analyses et la mise en forme des documents accessibles sur le site du Réseau Figure </w:t>
      </w:r>
    </w:p>
    <w:p w14:paraId="4B2EFFCD" w14:textId="77777777" w:rsidR="00297B6D" w:rsidRPr="0063108A" w:rsidRDefault="00297B6D" w:rsidP="00297B6D">
      <w:pPr>
        <w:tabs>
          <w:tab w:val="left" w:pos="709"/>
        </w:tabs>
        <w:spacing w:line="276" w:lineRule="auto"/>
        <w:rPr>
          <w:rFonts w:ascii="Calibri Light" w:hAnsi="Calibri Light"/>
        </w:rPr>
      </w:pPr>
    </w:p>
    <w:p w14:paraId="65182D38" w14:textId="77777777" w:rsidR="00297B6D" w:rsidRDefault="00297B6D" w:rsidP="00297B6D">
      <w:pPr>
        <w:spacing w:line="276" w:lineRule="auto"/>
        <w:rPr>
          <w:rFonts w:ascii="Calibri Light" w:hAnsi="Calibri Light"/>
        </w:rPr>
      </w:pPr>
      <w:r w:rsidRPr="0063108A">
        <w:rPr>
          <w:rFonts w:ascii="Calibri Light" w:hAnsi="Calibri Light"/>
        </w:rPr>
        <w:lastRenderedPageBreak/>
        <w:t xml:space="preserve">Pour ajouter une UE : </w:t>
      </w:r>
    </w:p>
    <w:p w14:paraId="6B8B9DB3" w14:textId="77777777" w:rsidR="00297B6D" w:rsidRDefault="00297B6D" w:rsidP="00297B6D">
      <w:pPr>
        <w:spacing w:line="276" w:lineRule="auto"/>
        <w:rPr>
          <w:rFonts w:ascii="Calibri Light" w:hAnsi="Calibri Light"/>
        </w:rPr>
      </w:pPr>
    </w:p>
    <w:p w14:paraId="662DCC7E" w14:textId="77777777" w:rsidR="00297B6D" w:rsidRPr="0063108A" w:rsidRDefault="00297B6D" w:rsidP="00297B6D">
      <w:pPr>
        <w:pStyle w:val="Paragraphedeliste"/>
        <w:numPr>
          <w:ilvl w:val="0"/>
          <w:numId w:val="21"/>
        </w:numPr>
        <w:spacing w:line="276" w:lineRule="auto"/>
        <w:rPr>
          <w:rFonts w:ascii="Calibri Light" w:hAnsi="Calibri Light"/>
        </w:rPr>
      </w:pPr>
      <w:proofErr w:type="gramStart"/>
      <w:r w:rsidRPr="0063108A">
        <w:rPr>
          <w:rFonts w:ascii="Calibri Light" w:hAnsi="Calibri Light"/>
        </w:rPr>
        <w:t>insérer</w:t>
      </w:r>
      <w:proofErr w:type="gramEnd"/>
      <w:r w:rsidRPr="0063108A">
        <w:rPr>
          <w:rFonts w:ascii="Calibri Light" w:hAnsi="Calibri Light"/>
        </w:rPr>
        <w:t xml:space="preserve"> une ligne en milieu de semestre ;</w:t>
      </w:r>
    </w:p>
    <w:p w14:paraId="060AF058" w14:textId="77777777" w:rsidR="00297B6D" w:rsidRPr="0063108A" w:rsidRDefault="00297B6D" w:rsidP="00297B6D">
      <w:pPr>
        <w:numPr>
          <w:ilvl w:val="0"/>
          <w:numId w:val="21"/>
        </w:numPr>
        <w:spacing w:line="276" w:lineRule="auto"/>
        <w:rPr>
          <w:rFonts w:ascii="Calibri Light" w:hAnsi="Calibri Light"/>
        </w:rPr>
      </w:pPr>
      <w:proofErr w:type="gramStart"/>
      <w:r w:rsidRPr="0063108A">
        <w:rPr>
          <w:rFonts w:ascii="Calibri Light" w:hAnsi="Calibri Light"/>
        </w:rPr>
        <w:t>tirer</w:t>
      </w:r>
      <w:proofErr w:type="gramEnd"/>
      <w:r w:rsidRPr="0063108A">
        <w:rPr>
          <w:rFonts w:ascii="Calibri Light" w:hAnsi="Calibri Light"/>
        </w:rPr>
        <w:t xml:space="preserve"> la ligne du dessus sur la nouvelle ligne </w:t>
      </w:r>
      <w:r>
        <w:rPr>
          <w:rFonts w:ascii="Calibri Light" w:hAnsi="Calibri Light"/>
        </w:rPr>
        <w:t xml:space="preserve">ainsi </w:t>
      </w:r>
      <w:r w:rsidRPr="0063108A">
        <w:rPr>
          <w:rFonts w:ascii="Calibri Light" w:hAnsi="Calibri Light"/>
        </w:rPr>
        <w:t>créée pour récupére</w:t>
      </w:r>
      <w:r>
        <w:rPr>
          <w:rFonts w:ascii="Calibri Light" w:hAnsi="Calibri Light"/>
        </w:rPr>
        <w:t>r les fonctionnalités de saisie ;</w:t>
      </w:r>
    </w:p>
    <w:p w14:paraId="6CB30907" w14:textId="77777777" w:rsidR="00297B6D" w:rsidRPr="0063108A" w:rsidRDefault="00297B6D" w:rsidP="00297B6D">
      <w:pPr>
        <w:numPr>
          <w:ilvl w:val="0"/>
          <w:numId w:val="21"/>
        </w:numPr>
        <w:spacing w:line="276" w:lineRule="auto"/>
        <w:rPr>
          <w:rFonts w:ascii="Calibri Light" w:hAnsi="Calibri Light"/>
        </w:rPr>
      </w:pPr>
      <w:proofErr w:type="gramStart"/>
      <w:r>
        <w:rPr>
          <w:rFonts w:ascii="Calibri Light" w:hAnsi="Calibri Light"/>
        </w:rPr>
        <w:t>n</w:t>
      </w:r>
      <w:r w:rsidRPr="0063108A">
        <w:rPr>
          <w:rFonts w:ascii="Calibri Light" w:hAnsi="Calibri Light"/>
        </w:rPr>
        <w:t>e</w:t>
      </w:r>
      <w:proofErr w:type="gramEnd"/>
      <w:r w:rsidRPr="0063108A">
        <w:rPr>
          <w:rFonts w:ascii="Calibri Light" w:hAnsi="Calibri Light"/>
        </w:rPr>
        <w:t xml:space="preserve"> pas ajouter d’UE en bas de liste, car elles ne seraient pas prise en compte dans le décompte automatique des </w:t>
      </w:r>
      <w:proofErr w:type="spellStart"/>
      <w:r w:rsidRPr="0063108A">
        <w:rPr>
          <w:rFonts w:ascii="Calibri Light" w:hAnsi="Calibri Light"/>
        </w:rPr>
        <w:t>UEs</w:t>
      </w:r>
      <w:proofErr w:type="spellEnd"/>
      <w:r w:rsidRPr="0063108A">
        <w:rPr>
          <w:rFonts w:ascii="Calibri Light" w:hAnsi="Calibri Light"/>
        </w:rPr>
        <w:t>.</w:t>
      </w:r>
    </w:p>
    <w:p w14:paraId="2B6E4010" w14:textId="77777777" w:rsidR="00297B6D" w:rsidRPr="0063108A" w:rsidRDefault="00297B6D" w:rsidP="00297B6D">
      <w:pPr>
        <w:spacing w:line="276" w:lineRule="auto"/>
        <w:rPr>
          <w:rFonts w:ascii="Calibri Light" w:hAnsi="Calibri Light"/>
        </w:rPr>
      </w:pPr>
    </w:p>
    <w:p w14:paraId="3F9C7CA8" w14:textId="77777777" w:rsidR="00297B6D" w:rsidRDefault="00297B6D" w:rsidP="00297B6D">
      <w:pPr>
        <w:spacing w:line="276" w:lineRule="auto"/>
        <w:rPr>
          <w:rFonts w:ascii="Calibri Light" w:hAnsi="Calibri Light"/>
        </w:rPr>
      </w:pPr>
      <w:r>
        <w:rPr>
          <w:rFonts w:ascii="Calibri Light" w:hAnsi="Calibri Light"/>
        </w:rPr>
        <w:t>Pour un CB</w:t>
      </w:r>
      <w:r w:rsidRPr="0063108A">
        <w:rPr>
          <w:rFonts w:ascii="Calibri Light" w:hAnsi="Calibri Light"/>
        </w:rPr>
        <w:t>I à plusieurs parcour</w:t>
      </w:r>
      <w:r>
        <w:rPr>
          <w:rFonts w:ascii="Calibri Light" w:hAnsi="Calibri Light"/>
        </w:rPr>
        <w:t>s : faire 1 onglet par parcours :</w:t>
      </w:r>
    </w:p>
    <w:p w14:paraId="71670083" w14:textId="77777777" w:rsidR="00297B6D" w:rsidRDefault="00297B6D" w:rsidP="00297B6D">
      <w:pPr>
        <w:spacing w:line="276" w:lineRule="auto"/>
        <w:rPr>
          <w:rFonts w:ascii="Calibri Light" w:hAnsi="Calibri Light"/>
        </w:rPr>
      </w:pPr>
    </w:p>
    <w:p w14:paraId="178B865F" w14:textId="77777777" w:rsidR="00297B6D" w:rsidRPr="006D0170" w:rsidRDefault="00297B6D" w:rsidP="00297B6D">
      <w:pPr>
        <w:pStyle w:val="Paragraphedeliste"/>
        <w:numPr>
          <w:ilvl w:val="0"/>
          <w:numId w:val="21"/>
        </w:numPr>
        <w:spacing w:line="276" w:lineRule="auto"/>
        <w:rPr>
          <w:rFonts w:ascii="Calibri Light" w:hAnsi="Calibri Light"/>
        </w:rPr>
      </w:pPr>
      <w:proofErr w:type="gramStart"/>
      <w:r>
        <w:rPr>
          <w:rFonts w:ascii="Calibri Light" w:hAnsi="Calibri Light"/>
        </w:rPr>
        <w:t>i</w:t>
      </w:r>
      <w:r w:rsidRPr="006D0170">
        <w:rPr>
          <w:rFonts w:ascii="Calibri Light" w:hAnsi="Calibri Light"/>
        </w:rPr>
        <w:t>ndi</w:t>
      </w:r>
      <w:r>
        <w:rPr>
          <w:rFonts w:ascii="Calibri Light" w:hAnsi="Calibri Light"/>
        </w:rPr>
        <w:t>quer</w:t>
      </w:r>
      <w:proofErr w:type="gramEnd"/>
      <w:r>
        <w:rPr>
          <w:rFonts w:ascii="Calibri Light" w:hAnsi="Calibri Light"/>
        </w:rPr>
        <w:t xml:space="preserve"> en ligne 1 l’intitulé du CBI + du parcours 1 ;</w:t>
      </w:r>
    </w:p>
    <w:p w14:paraId="5EAEA9D3" w14:textId="77777777" w:rsidR="00297B6D" w:rsidRPr="0063108A" w:rsidRDefault="00297B6D" w:rsidP="00297B6D">
      <w:pPr>
        <w:numPr>
          <w:ilvl w:val="0"/>
          <w:numId w:val="21"/>
        </w:numPr>
        <w:spacing w:line="276" w:lineRule="auto"/>
        <w:rPr>
          <w:rFonts w:ascii="Calibri Light" w:hAnsi="Calibri Light"/>
        </w:rPr>
      </w:pPr>
      <w:proofErr w:type="gramStart"/>
      <w:r>
        <w:rPr>
          <w:rFonts w:ascii="Calibri Light" w:hAnsi="Calibri Light"/>
        </w:rPr>
        <w:t>dupliquer</w:t>
      </w:r>
      <w:proofErr w:type="gramEnd"/>
      <w:r>
        <w:rPr>
          <w:rFonts w:ascii="Calibri Light" w:hAnsi="Calibri Light"/>
        </w:rPr>
        <w:t xml:space="preserve"> l’onglet CB</w:t>
      </w:r>
      <w:r w:rsidRPr="0063108A">
        <w:rPr>
          <w:rFonts w:ascii="Calibri Light" w:hAnsi="Calibri Light"/>
        </w:rPr>
        <w:t>I-parcours 1 une fois le 1</w:t>
      </w:r>
      <w:r w:rsidRPr="0063108A">
        <w:rPr>
          <w:rFonts w:ascii="Calibri Light" w:hAnsi="Calibri Light"/>
          <w:vertAlign w:val="superscript"/>
        </w:rPr>
        <w:t>er</w:t>
      </w:r>
      <w:r w:rsidRPr="0063108A">
        <w:rPr>
          <w:rFonts w:ascii="Calibri Light" w:hAnsi="Calibri Light"/>
        </w:rPr>
        <w:t xml:space="preserve"> parcours totalement complété et vérifié ;</w:t>
      </w:r>
    </w:p>
    <w:p w14:paraId="6DB5F025" w14:textId="77777777" w:rsidR="00297B6D" w:rsidRPr="0063108A" w:rsidRDefault="00297B6D" w:rsidP="00297B6D">
      <w:pPr>
        <w:numPr>
          <w:ilvl w:val="0"/>
          <w:numId w:val="21"/>
        </w:numPr>
        <w:spacing w:line="276" w:lineRule="auto"/>
        <w:rPr>
          <w:rFonts w:ascii="Calibri Light" w:hAnsi="Calibri Light"/>
        </w:rPr>
      </w:pPr>
      <w:proofErr w:type="gramStart"/>
      <w:r>
        <w:rPr>
          <w:rFonts w:ascii="Calibri Light" w:hAnsi="Calibri Light"/>
        </w:rPr>
        <w:t>m</w:t>
      </w:r>
      <w:r w:rsidRPr="0063108A">
        <w:rPr>
          <w:rFonts w:ascii="Calibri Light" w:hAnsi="Calibri Light"/>
        </w:rPr>
        <w:t>odifier</w:t>
      </w:r>
      <w:proofErr w:type="gramEnd"/>
      <w:r w:rsidRPr="0063108A">
        <w:rPr>
          <w:rFonts w:ascii="Calibri Light" w:hAnsi="Calibri Light"/>
        </w:rPr>
        <w:t xml:space="preserve"> uniquement les </w:t>
      </w:r>
      <w:proofErr w:type="spellStart"/>
      <w:r w:rsidRPr="0063108A">
        <w:rPr>
          <w:rFonts w:ascii="Calibri Light" w:hAnsi="Calibri Light"/>
        </w:rPr>
        <w:t>UEs</w:t>
      </w:r>
      <w:proofErr w:type="spellEnd"/>
      <w:r w:rsidRPr="0063108A">
        <w:rPr>
          <w:rFonts w:ascii="Calibri Light" w:hAnsi="Calibri Light"/>
        </w:rPr>
        <w:t xml:space="preserve"> correspondant au parcours </w:t>
      </w:r>
      <w:r>
        <w:rPr>
          <w:rFonts w:ascii="Calibri Light" w:hAnsi="Calibri Light"/>
        </w:rPr>
        <w:t>2 ;</w:t>
      </w:r>
    </w:p>
    <w:p w14:paraId="77CABC3D" w14:textId="77777777" w:rsidR="00297B6D" w:rsidRDefault="00297B6D" w:rsidP="00297B6D">
      <w:pPr>
        <w:numPr>
          <w:ilvl w:val="0"/>
          <w:numId w:val="21"/>
        </w:numPr>
        <w:spacing w:line="276" w:lineRule="auto"/>
        <w:rPr>
          <w:rFonts w:ascii="Calibri Light" w:hAnsi="Calibri Light"/>
        </w:rPr>
      </w:pPr>
      <w:proofErr w:type="gramStart"/>
      <w:r>
        <w:rPr>
          <w:rFonts w:ascii="Calibri Light" w:hAnsi="Calibri Light"/>
        </w:rPr>
        <w:t>l</w:t>
      </w:r>
      <w:r w:rsidRPr="0063108A">
        <w:rPr>
          <w:rFonts w:ascii="Calibri Light" w:hAnsi="Calibri Light"/>
        </w:rPr>
        <w:t>e</w:t>
      </w:r>
      <w:proofErr w:type="gramEnd"/>
      <w:r w:rsidRPr="0063108A">
        <w:rPr>
          <w:rFonts w:ascii="Calibri Light" w:hAnsi="Calibri Light"/>
        </w:rPr>
        <w:t xml:space="preserve"> nom du parcours est à modifier en ligne 1 ; en ligne 2, indiquer le semestre à partir duquel les </w:t>
      </w:r>
      <w:proofErr w:type="spellStart"/>
      <w:r w:rsidRPr="0063108A">
        <w:rPr>
          <w:rFonts w:ascii="Calibri Light" w:hAnsi="Calibri Light"/>
        </w:rPr>
        <w:t>UEs</w:t>
      </w:r>
      <w:proofErr w:type="spellEnd"/>
      <w:r w:rsidRPr="0063108A">
        <w:rPr>
          <w:rFonts w:ascii="Calibri Light" w:hAnsi="Calibri Light"/>
        </w:rPr>
        <w:t xml:space="preserve"> sont différentes.</w:t>
      </w:r>
    </w:p>
    <w:p w14:paraId="37A479A8" w14:textId="77777777" w:rsidR="00297B6D" w:rsidRDefault="00297B6D" w:rsidP="00297B6D">
      <w:pPr>
        <w:spacing w:line="276" w:lineRule="auto"/>
        <w:rPr>
          <w:rFonts w:ascii="Calibri Light" w:hAnsi="Calibri Light"/>
        </w:rPr>
      </w:pPr>
    </w:p>
    <w:p w14:paraId="3BDBE17F" w14:textId="77777777" w:rsidR="00297B6D" w:rsidRPr="00483644" w:rsidRDefault="00297B6D" w:rsidP="00297B6D">
      <w:pPr>
        <w:autoSpaceDE w:val="0"/>
        <w:autoSpaceDN w:val="0"/>
        <w:adjustRightInd w:val="0"/>
        <w:spacing w:line="276" w:lineRule="auto"/>
        <w:ind w:right="-567"/>
        <w:rPr>
          <w:rFonts w:ascii="Calibri Light" w:hAnsi="Calibri Light" w:cs="Arial"/>
          <w:b/>
          <w:szCs w:val="22"/>
          <w:lang w:val="nl-NL"/>
        </w:rPr>
      </w:pPr>
      <w:r>
        <w:rPr>
          <w:rFonts w:ascii="Calibri Light" w:hAnsi="Calibri Light" w:cs="Arial"/>
          <w:b/>
          <w:szCs w:val="22"/>
        </w:rPr>
        <w:t>II</w:t>
      </w:r>
      <w:r w:rsidRPr="00483644">
        <w:rPr>
          <w:rFonts w:ascii="Calibri Light" w:hAnsi="Calibri Light" w:cs="Arial"/>
          <w:b/>
          <w:szCs w:val="22"/>
        </w:rPr>
        <w:t xml:space="preserve"> – </w:t>
      </w:r>
      <w:r>
        <w:rPr>
          <w:rFonts w:ascii="Calibri Light" w:hAnsi="Calibri Light" w:cs="Arial"/>
          <w:b/>
          <w:szCs w:val="22"/>
        </w:rPr>
        <w:t>CALCUL DES COMPOSANTES DE LA FORMATION</w:t>
      </w:r>
    </w:p>
    <w:p w14:paraId="7D669934" w14:textId="77777777" w:rsidR="00297B6D" w:rsidRPr="006D0170" w:rsidRDefault="00297B6D" w:rsidP="00297B6D">
      <w:pPr>
        <w:spacing w:line="276" w:lineRule="auto"/>
        <w:rPr>
          <w:rFonts w:ascii="Calibri Light" w:hAnsi="Calibri Light"/>
        </w:rPr>
      </w:pPr>
    </w:p>
    <w:p w14:paraId="64105873" w14:textId="77777777" w:rsidR="00297B6D" w:rsidRDefault="00297B6D" w:rsidP="00297B6D">
      <w:pPr>
        <w:spacing w:line="276" w:lineRule="auto"/>
        <w:rPr>
          <w:rFonts w:ascii="Calibri Light" w:hAnsi="Calibri Light"/>
        </w:rPr>
      </w:pPr>
      <w:r w:rsidRPr="006D0170">
        <w:rPr>
          <w:rFonts w:ascii="Calibri Light" w:hAnsi="Calibri Light"/>
        </w:rPr>
        <w:t xml:space="preserve">Le tableau en colonne T à </w:t>
      </w:r>
      <w:proofErr w:type="gramStart"/>
      <w:r w:rsidRPr="006D0170">
        <w:rPr>
          <w:rFonts w:ascii="Calibri Light" w:hAnsi="Calibri Light"/>
        </w:rPr>
        <w:t>Y</w:t>
      </w:r>
      <w:proofErr w:type="gramEnd"/>
      <w:r w:rsidRPr="006D0170">
        <w:rPr>
          <w:rFonts w:ascii="Calibri Light" w:hAnsi="Calibri Light"/>
        </w:rPr>
        <w:t xml:space="preserve"> s’alimente automatiquement, et ventile les </w:t>
      </w:r>
      <w:proofErr w:type="spellStart"/>
      <w:r w:rsidRPr="006D0170">
        <w:rPr>
          <w:rFonts w:ascii="Calibri Light" w:hAnsi="Calibri Light"/>
        </w:rPr>
        <w:t>UEs</w:t>
      </w:r>
      <w:proofErr w:type="spellEnd"/>
      <w:r w:rsidRPr="006D0170">
        <w:rPr>
          <w:rFonts w:ascii="Calibri Light" w:hAnsi="Calibri Light"/>
        </w:rPr>
        <w:t xml:space="preserve"> des </w:t>
      </w:r>
      <w:r>
        <w:rPr>
          <w:rFonts w:ascii="Calibri Light" w:hAnsi="Calibri Light"/>
        </w:rPr>
        <w:t>composantes de la formation</w:t>
      </w:r>
      <w:r w:rsidRPr="006D0170">
        <w:rPr>
          <w:rFonts w:ascii="Calibri Light" w:hAnsi="Calibri Light"/>
        </w:rPr>
        <w:t xml:space="preserve"> selon les niveaux.</w:t>
      </w:r>
    </w:p>
    <w:p w14:paraId="621E17A8" w14:textId="77777777" w:rsidR="00297B6D" w:rsidRPr="006D0170" w:rsidRDefault="00297B6D" w:rsidP="00297B6D">
      <w:pPr>
        <w:spacing w:line="276" w:lineRule="auto"/>
        <w:rPr>
          <w:rFonts w:ascii="Calibri Light" w:hAnsi="Calibri Light"/>
        </w:rPr>
      </w:pPr>
    </w:p>
    <w:p w14:paraId="377E66BE" w14:textId="77777777" w:rsidR="00297B6D" w:rsidRDefault="00297B6D" w:rsidP="00297B6D">
      <w:pPr>
        <w:spacing w:line="276" w:lineRule="auto"/>
        <w:rPr>
          <w:rFonts w:ascii="Calibri Light" w:hAnsi="Calibri Light"/>
        </w:rPr>
      </w:pPr>
      <w:r w:rsidRPr="006D0170">
        <w:rPr>
          <w:rFonts w:ascii="Calibri Light" w:hAnsi="Calibri Light"/>
        </w:rPr>
        <w:t>Les totaux s’effec</w:t>
      </w:r>
      <w:r>
        <w:rPr>
          <w:rFonts w:ascii="Calibri Light" w:hAnsi="Calibri Light"/>
        </w:rPr>
        <w:t>tuent également automatiquement :</w:t>
      </w:r>
    </w:p>
    <w:p w14:paraId="07385148" w14:textId="77777777" w:rsidR="00297B6D" w:rsidRDefault="00297B6D" w:rsidP="00297B6D">
      <w:pPr>
        <w:spacing w:line="276" w:lineRule="auto"/>
        <w:rPr>
          <w:rFonts w:ascii="Calibri Light" w:hAnsi="Calibri Light"/>
        </w:rPr>
      </w:pPr>
    </w:p>
    <w:p w14:paraId="1692EADC" w14:textId="77777777" w:rsidR="00297B6D" w:rsidRPr="006D0170" w:rsidRDefault="00297B6D" w:rsidP="00297B6D">
      <w:pPr>
        <w:pStyle w:val="Paragraphedeliste"/>
        <w:numPr>
          <w:ilvl w:val="0"/>
          <w:numId w:val="22"/>
        </w:numPr>
        <w:spacing w:line="276" w:lineRule="auto"/>
        <w:rPr>
          <w:rFonts w:ascii="Calibri Light" w:hAnsi="Calibri Light"/>
        </w:rPr>
      </w:pPr>
      <w:proofErr w:type="gramStart"/>
      <w:r>
        <w:rPr>
          <w:rFonts w:ascii="Calibri Light" w:hAnsi="Calibri Light"/>
        </w:rPr>
        <w:t>l</w:t>
      </w:r>
      <w:r w:rsidRPr="006D0170">
        <w:rPr>
          <w:rFonts w:ascii="Calibri Light" w:hAnsi="Calibri Light"/>
        </w:rPr>
        <w:t>e</w:t>
      </w:r>
      <w:proofErr w:type="gramEnd"/>
      <w:r w:rsidRPr="006D0170">
        <w:rPr>
          <w:rFonts w:ascii="Calibri Light" w:hAnsi="Calibri Light"/>
        </w:rPr>
        <w:t xml:space="preserve"> total d’ECTS du 1</w:t>
      </w:r>
      <w:r w:rsidRPr="006D0170">
        <w:rPr>
          <w:rFonts w:ascii="Calibri Light" w:hAnsi="Calibri Light"/>
          <w:vertAlign w:val="superscript"/>
        </w:rPr>
        <w:t>er</w:t>
      </w:r>
      <w:r w:rsidRPr="006D0170">
        <w:rPr>
          <w:rFonts w:ascii="Calibri Light" w:hAnsi="Calibri Light"/>
        </w:rPr>
        <w:t xml:space="preserve"> tableau doit représenter environ </w:t>
      </w:r>
      <w:r>
        <w:rPr>
          <w:rFonts w:ascii="Calibri Light" w:hAnsi="Calibri Light"/>
        </w:rPr>
        <w:t>216</w:t>
      </w:r>
      <w:r w:rsidRPr="006D0170">
        <w:rPr>
          <w:rFonts w:ascii="Calibri Light" w:hAnsi="Calibri Light"/>
        </w:rPr>
        <w:t xml:space="preserve"> ECTS ;</w:t>
      </w:r>
    </w:p>
    <w:p w14:paraId="1D48BA23" w14:textId="77777777" w:rsidR="00297B6D" w:rsidRPr="006D0170" w:rsidRDefault="00297B6D" w:rsidP="00297B6D">
      <w:pPr>
        <w:numPr>
          <w:ilvl w:val="0"/>
          <w:numId w:val="22"/>
        </w:numPr>
        <w:spacing w:line="276" w:lineRule="auto"/>
        <w:rPr>
          <w:rFonts w:ascii="Calibri Light" w:hAnsi="Calibri Light"/>
        </w:rPr>
      </w:pPr>
      <w:proofErr w:type="gramStart"/>
      <w:r>
        <w:rPr>
          <w:rFonts w:ascii="Calibri Light" w:hAnsi="Calibri Light"/>
        </w:rPr>
        <w:t>l</w:t>
      </w:r>
      <w:r w:rsidRPr="006D0170">
        <w:rPr>
          <w:rFonts w:ascii="Calibri Light" w:hAnsi="Calibri Light"/>
        </w:rPr>
        <w:t>e</w:t>
      </w:r>
      <w:proofErr w:type="gramEnd"/>
      <w:r w:rsidRPr="006D0170">
        <w:rPr>
          <w:rFonts w:ascii="Calibri Light" w:hAnsi="Calibri Light"/>
        </w:rPr>
        <w:t xml:space="preserve"> second tableau vient compléter par les valeurs </w:t>
      </w:r>
      <w:r>
        <w:rPr>
          <w:rFonts w:ascii="Calibri Light" w:hAnsi="Calibri Light"/>
        </w:rPr>
        <w:t xml:space="preserve">correspondantes </w:t>
      </w:r>
      <w:r w:rsidRPr="006D0170">
        <w:rPr>
          <w:rFonts w:ascii="Calibri Light" w:hAnsi="Calibri Light"/>
        </w:rPr>
        <w:t xml:space="preserve">pour </w:t>
      </w:r>
      <w:r>
        <w:rPr>
          <w:rFonts w:ascii="Calibri Light" w:hAnsi="Calibri Light"/>
        </w:rPr>
        <w:t xml:space="preserve">chacun des axes de l’OSEC, pour les enseignements du numérique et pour les activités de mise en situation (AMS). </w:t>
      </w:r>
    </w:p>
    <w:p w14:paraId="0A199DBF" w14:textId="77777777" w:rsidR="00297B6D" w:rsidRPr="006D0170" w:rsidRDefault="00297B6D" w:rsidP="00297B6D">
      <w:pPr>
        <w:tabs>
          <w:tab w:val="left" w:pos="709"/>
        </w:tabs>
        <w:spacing w:line="276" w:lineRule="auto"/>
        <w:rPr>
          <w:rFonts w:ascii="Calibri Light" w:hAnsi="Calibri Light"/>
        </w:rPr>
      </w:pPr>
    </w:p>
    <w:p w14:paraId="13C55160" w14:textId="77777777" w:rsidR="00297B6D" w:rsidRPr="006D0170" w:rsidRDefault="00297B6D" w:rsidP="00297B6D">
      <w:pPr>
        <w:spacing w:line="276" w:lineRule="auto"/>
        <w:ind w:left="360"/>
        <w:rPr>
          <w:rFonts w:ascii="Calibri Light" w:hAnsi="Calibri Light"/>
        </w:rPr>
      </w:pPr>
    </w:p>
    <w:p w14:paraId="13CF9111" w14:textId="77777777" w:rsidR="00297B6D" w:rsidRPr="006D0170" w:rsidRDefault="00297B6D" w:rsidP="00297B6D">
      <w:pPr>
        <w:spacing w:line="276" w:lineRule="auto"/>
        <w:rPr>
          <w:rFonts w:ascii="Calibri Light" w:hAnsi="Calibri Light"/>
        </w:rPr>
      </w:pPr>
    </w:p>
    <w:p w14:paraId="1CFCEDB4" w14:textId="77777777" w:rsidR="00297B6D" w:rsidRPr="006D0170" w:rsidRDefault="00297B6D" w:rsidP="00297B6D">
      <w:pPr>
        <w:spacing w:line="276" w:lineRule="auto"/>
        <w:rPr>
          <w:rFonts w:ascii="Calibri Light" w:hAnsi="Calibri Light"/>
        </w:rPr>
      </w:pPr>
    </w:p>
    <w:p w14:paraId="2E37D288" w14:textId="77777777" w:rsidR="00297B6D" w:rsidRPr="006D0170" w:rsidRDefault="00297B6D" w:rsidP="00297B6D">
      <w:pPr>
        <w:spacing w:line="276" w:lineRule="auto"/>
        <w:rPr>
          <w:rFonts w:ascii="Calibri Light" w:hAnsi="Calibri Light"/>
        </w:rPr>
      </w:pPr>
    </w:p>
    <w:p w14:paraId="2E947177" w14:textId="77777777" w:rsidR="00297B6D" w:rsidRDefault="00297B6D" w:rsidP="00297B6D">
      <w:pPr>
        <w:spacing w:line="276" w:lineRule="auto"/>
        <w:rPr>
          <w:rFonts w:ascii="Calibri Light" w:hAnsi="Calibri Light"/>
        </w:rPr>
      </w:pPr>
    </w:p>
    <w:p w14:paraId="0FD1B5B4" w14:textId="77777777" w:rsidR="00297B6D" w:rsidRPr="00264627" w:rsidRDefault="00297B6D" w:rsidP="00297B6D">
      <w:pPr>
        <w:spacing w:line="276" w:lineRule="auto"/>
        <w:rPr>
          <w:rFonts w:ascii="Calibri Light" w:hAnsi="Calibri Light" w:cs="Arial"/>
          <w:szCs w:val="22"/>
        </w:rPr>
      </w:pPr>
    </w:p>
    <w:p w14:paraId="1B39C617" w14:textId="77777777" w:rsidR="003E390A" w:rsidRPr="006E6452" w:rsidRDefault="003E390A" w:rsidP="006E6452">
      <w:pPr>
        <w:spacing w:after="160" w:line="259" w:lineRule="auto"/>
        <w:jc w:val="left"/>
        <w:rPr>
          <w:rFonts w:ascii="Calibri Light" w:hAnsi="Calibri Light" w:cs="Arial"/>
          <w:b/>
          <w:i/>
          <w:sz w:val="18"/>
          <w:szCs w:val="18"/>
        </w:rPr>
      </w:pPr>
    </w:p>
    <w:sectPr w:rsidR="003E390A" w:rsidRPr="006E6452" w:rsidSect="00D10FC9">
      <w:headerReference w:type="even" r:id="rId12"/>
      <w:headerReference w:type="default" r:id="rId13"/>
      <w:footerReference w:type="even" r:id="rId14"/>
      <w:footerReference w:type="default" r:id="rId15"/>
      <w:headerReference w:type="first" r:id="rId16"/>
      <w:footerReference w:type="first" r:id="rId17"/>
      <w:pgSz w:w="11901" w:h="16840"/>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Quentin Larue" w:date="2024-07-11T08:56:00Z" w:initials="QL">
    <w:p w14:paraId="2A59C7D0" w14:textId="77777777" w:rsidR="00C36E37" w:rsidRDefault="00C36E37" w:rsidP="00C36E37">
      <w:pPr>
        <w:pStyle w:val="Commentaire"/>
        <w:jc w:val="left"/>
      </w:pPr>
      <w:r>
        <w:rPr>
          <w:rStyle w:val="Marquedecommentaire"/>
        </w:rPr>
        <w:annotationRef/>
      </w:r>
      <w:r>
        <w:t xml:space="preserve">Annexe 2 non ? La 1 c’est la maquette.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A59C7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920C769" w16cex:dateUtc="2024-07-11T06: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A59C7D0" w16cid:durableId="1920C7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38BD6F" w14:textId="77777777" w:rsidR="00642D8A" w:rsidRDefault="00642D8A" w:rsidP="00CD5CA7">
      <w:r>
        <w:separator/>
      </w:r>
    </w:p>
  </w:endnote>
  <w:endnote w:type="continuationSeparator" w:id="0">
    <w:p w14:paraId="3A7D2B79" w14:textId="77777777" w:rsidR="00642D8A" w:rsidRDefault="00642D8A" w:rsidP="00CD5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6445E" w14:textId="77777777" w:rsidR="00847B9A" w:rsidRDefault="00847B9A" w:rsidP="00CF6BE6">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5D5428D" w14:textId="77777777" w:rsidR="00847B9A" w:rsidRDefault="00847B9A" w:rsidP="00847B9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98FE7" w14:textId="77777777" w:rsidR="00847B9A" w:rsidRPr="00847B9A" w:rsidRDefault="00847B9A" w:rsidP="00CF6BE6">
    <w:pPr>
      <w:pStyle w:val="Pieddepage"/>
      <w:framePr w:wrap="none" w:vAnchor="text" w:hAnchor="margin" w:xAlign="right" w:y="1"/>
      <w:rPr>
        <w:rStyle w:val="Numrodepage"/>
        <w:rFonts w:ascii="Calibri Light" w:hAnsi="Calibri Light"/>
        <w:sz w:val="18"/>
        <w:szCs w:val="18"/>
      </w:rPr>
    </w:pPr>
    <w:r w:rsidRPr="00847B9A">
      <w:rPr>
        <w:rStyle w:val="Numrodepage"/>
        <w:rFonts w:ascii="Calibri Light" w:hAnsi="Calibri Light"/>
        <w:sz w:val="16"/>
        <w:szCs w:val="16"/>
      </w:rPr>
      <w:fldChar w:fldCharType="begin"/>
    </w:r>
    <w:r w:rsidRPr="00847B9A">
      <w:rPr>
        <w:rStyle w:val="Numrodepage"/>
        <w:rFonts w:ascii="Calibri Light" w:hAnsi="Calibri Light"/>
        <w:sz w:val="16"/>
        <w:szCs w:val="16"/>
      </w:rPr>
      <w:instrText xml:space="preserve">PAGE  </w:instrText>
    </w:r>
    <w:r w:rsidRPr="00847B9A">
      <w:rPr>
        <w:rStyle w:val="Numrodepage"/>
        <w:rFonts w:ascii="Calibri Light" w:hAnsi="Calibri Light"/>
        <w:sz w:val="16"/>
        <w:szCs w:val="16"/>
      </w:rPr>
      <w:fldChar w:fldCharType="separate"/>
    </w:r>
    <w:r w:rsidR="00724764">
      <w:rPr>
        <w:rStyle w:val="Numrodepage"/>
        <w:rFonts w:ascii="Calibri Light" w:hAnsi="Calibri Light"/>
        <w:noProof/>
        <w:sz w:val="16"/>
        <w:szCs w:val="16"/>
      </w:rPr>
      <w:t>2</w:t>
    </w:r>
    <w:r w:rsidRPr="00847B9A">
      <w:rPr>
        <w:rStyle w:val="Numrodepage"/>
        <w:rFonts w:ascii="Calibri Light" w:hAnsi="Calibri Light"/>
        <w:sz w:val="16"/>
        <w:szCs w:val="16"/>
      </w:rPr>
      <w:fldChar w:fldCharType="end"/>
    </w:r>
  </w:p>
  <w:sdt>
    <w:sdtPr>
      <w:rPr>
        <w:color w:val="7F7F7F" w:themeColor="text1" w:themeTint="80"/>
      </w:rPr>
      <w:id w:val="317231383"/>
      <w:docPartObj>
        <w:docPartGallery w:val="Page Numbers (Bottom of Page)"/>
        <w:docPartUnique/>
      </w:docPartObj>
    </w:sdtPr>
    <w:sdtContent>
      <w:sdt>
        <w:sdtPr>
          <w:rPr>
            <w:color w:val="7F7F7F" w:themeColor="text1" w:themeTint="80"/>
            <w:sz w:val="18"/>
            <w:szCs w:val="18"/>
          </w:rPr>
          <w:id w:val="-1769616900"/>
          <w:docPartObj>
            <w:docPartGallery w:val="Page Numbers (Top of Page)"/>
            <w:docPartUnique/>
          </w:docPartObj>
        </w:sdtPr>
        <w:sdtEndPr>
          <w:rPr>
            <w:sz w:val="22"/>
            <w:szCs w:val="20"/>
          </w:rPr>
        </w:sdtEndPr>
        <w:sdtContent>
          <w:p w14:paraId="1F967499" w14:textId="70CBDF2E" w:rsidR="004B2C93" w:rsidRPr="00B6742A" w:rsidRDefault="004B2C93" w:rsidP="00847B9A">
            <w:pPr>
              <w:widowControl w:val="0"/>
              <w:autoSpaceDE w:val="0"/>
              <w:autoSpaceDN w:val="0"/>
              <w:adjustRightInd w:val="0"/>
              <w:spacing w:line="276" w:lineRule="auto"/>
              <w:ind w:right="360"/>
              <w:jc w:val="center"/>
              <w:rPr>
                <w:rFonts w:asciiTheme="majorHAnsi" w:hAnsiTheme="majorHAnsi" w:cs="Times"/>
                <w:color w:val="7F7F7F" w:themeColor="text1" w:themeTint="80"/>
                <w:sz w:val="18"/>
                <w:szCs w:val="18"/>
              </w:rPr>
            </w:pPr>
          </w:p>
          <w:p w14:paraId="6A03C26F" w14:textId="71B93A84" w:rsidR="004B2C93" w:rsidRPr="00B6742A" w:rsidRDefault="004B2C93" w:rsidP="00941B71">
            <w:pPr>
              <w:widowControl w:val="0"/>
              <w:autoSpaceDE w:val="0"/>
              <w:autoSpaceDN w:val="0"/>
              <w:adjustRightInd w:val="0"/>
              <w:spacing w:line="276" w:lineRule="auto"/>
              <w:jc w:val="center"/>
              <w:rPr>
                <w:rFonts w:asciiTheme="majorHAnsi" w:hAnsiTheme="majorHAnsi" w:cs="Times"/>
                <w:color w:val="7F7F7F" w:themeColor="text1" w:themeTint="80"/>
                <w:sz w:val="18"/>
                <w:szCs w:val="18"/>
              </w:rPr>
            </w:pPr>
            <w:r>
              <w:rPr>
                <w:rFonts w:asciiTheme="majorHAnsi" w:hAnsiTheme="majorHAnsi" w:cs="Times"/>
                <w:color w:val="7F7F7F" w:themeColor="text1" w:themeTint="80"/>
                <w:sz w:val="18"/>
                <w:szCs w:val="18"/>
              </w:rPr>
              <w:t>ASSOCIATION</w:t>
            </w:r>
            <w:r w:rsidRPr="00B6742A">
              <w:rPr>
                <w:rFonts w:asciiTheme="majorHAnsi" w:hAnsiTheme="majorHAnsi" w:cs="Times"/>
                <w:color w:val="7F7F7F" w:themeColor="text1" w:themeTint="80"/>
                <w:sz w:val="18"/>
                <w:szCs w:val="18"/>
              </w:rPr>
              <w:t xml:space="preserve"> RESEAU FIGURE</w:t>
            </w:r>
          </w:p>
          <w:p w14:paraId="21CD6FA2" w14:textId="64C3AC9C" w:rsidR="004B2C93" w:rsidRDefault="004B2C93" w:rsidP="00941B71">
            <w:pPr>
              <w:widowControl w:val="0"/>
              <w:autoSpaceDE w:val="0"/>
              <w:autoSpaceDN w:val="0"/>
              <w:adjustRightInd w:val="0"/>
              <w:spacing w:line="276" w:lineRule="auto"/>
              <w:jc w:val="center"/>
              <w:rPr>
                <w:rFonts w:asciiTheme="majorHAnsi" w:hAnsiTheme="majorHAnsi" w:cs="Times"/>
                <w:color w:val="7F7F7F" w:themeColor="text1" w:themeTint="80"/>
                <w:sz w:val="18"/>
                <w:szCs w:val="18"/>
              </w:rPr>
            </w:pPr>
            <w:r>
              <w:rPr>
                <w:rFonts w:asciiTheme="majorHAnsi" w:hAnsiTheme="majorHAnsi" w:cs="Times"/>
                <w:color w:val="7F7F7F" w:themeColor="text1" w:themeTint="80"/>
                <w:sz w:val="18"/>
                <w:szCs w:val="18"/>
              </w:rPr>
              <w:t xml:space="preserve"> </w:t>
            </w:r>
            <w:r w:rsidR="00CF4A26">
              <w:rPr>
                <w:rFonts w:asciiTheme="majorHAnsi" w:hAnsiTheme="majorHAnsi" w:cs="Times"/>
                <w:color w:val="7F7F7F" w:themeColor="text1" w:themeTint="80"/>
                <w:sz w:val="18"/>
                <w:szCs w:val="18"/>
              </w:rPr>
              <w:t>2 rue Albert Einstein</w:t>
            </w:r>
            <w:r w:rsidRPr="00B6742A">
              <w:rPr>
                <w:rFonts w:asciiTheme="majorHAnsi" w:hAnsiTheme="majorHAnsi" w:cs="Times"/>
                <w:color w:val="7F7F7F" w:themeColor="text1" w:themeTint="80"/>
                <w:sz w:val="18"/>
                <w:szCs w:val="18"/>
              </w:rPr>
              <w:t xml:space="preserve"> – </w:t>
            </w:r>
            <w:r>
              <w:rPr>
                <w:rFonts w:asciiTheme="majorHAnsi" w:hAnsiTheme="majorHAnsi" w:cs="Times"/>
                <w:color w:val="7F7F7F" w:themeColor="text1" w:themeTint="80"/>
                <w:sz w:val="18"/>
                <w:szCs w:val="18"/>
              </w:rPr>
              <w:t>750</w:t>
            </w:r>
            <w:r w:rsidR="00CF4A26">
              <w:rPr>
                <w:rFonts w:asciiTheme="majorHAnsi" w:hAnsiTheme="majorHAnsi" w:cs="Times"/>
                <w:color w:val="7F7F7F" w:themeColor="text1" w:themeTint="80"/>
                <w:sz w:val="18"/>
                <w:szCs w:val="18"/>
              </w:rPr>
              <w:t>13</w:t>
            </w:r>
            <w:r w:rsidRPr="00B6742A">
              <w:rPr>
                <w:rFonts w:asciiTheme="majorHAnsi" w:hAnsiTheme="majorHAnsi" w:cs="Times"/>
                <w:color w:val="7F7F7F" w:themeColor="text1" w:themeTint="80"/>
                <w:sz w:val="18"/>
                <w:szCs w:val="18"/>
              </w:rPr>
              <w:t xml:space="preserve"> </w:t>
            </w:r>
            <w:r>
              <w:rPr>
                <w:rFonts w:asciiTheme="majorHAnsi" w:hAnsiTheme="majorHAnsi" w:cs="Times"/>
                <w:color w:val="7F7F7F" w:themeColor="text1" w:themeTint="80"/>
                <w:sz w:val="18"/>
                <w:szCs w:val="18"/>
              </w:rPr>
              <w:t>PARIS</w:t>
            </w:r>
          </w:p>
          <w:p w14:paraId="6E3980BD" w14:textId="2A20128C" w:rsidR="004B2C93" w:rsidRPr="005351E4" w:rsidRDefault="00000000" w:rsidP="00941B71">
            <w:pPr>
              <w:widowControl w:val="0"/>
              <w:autoSpaceDE w:val="0"/>
              <w:autoSpaceDN w:val="0"/>
              <w:adjustRightInd w:val="0"/>
              <w:spacing w:line="276" w:lineRule="auto"/>
              <w:jc w:val="center"/>
              <w:rPr>
                <w:rFonts w:asciiTheme="majorHAnsi" w:hAnsiTheme="majorHAnsi" w:cs="Times"/>
                <w:color w:val="7F7F7F" w:themeColor="text1" w:themeTint="80"/>
                <w:sz w:val="18"/>
                <w:szCs w:val="18"/>
              </w:rPr>
            </w:pPr>
            <w:hyperlink r:id="rId1" w:history="1">
              <w:r w:rsidR="00E82D08" w:rsidRPr="0061407F">
                <w:rPr>
                  <w:rStyle w:val="Lienhypertexte"/>
                  <w:rFonts w:asciiTheme="majorHAnsi" w:hAnsiTheme="majorHAnsi"/>
                  <w:sz w:val="18"/>
                  <w:szCs w:val="18"/>
                </w:rPr>
                <w:t>https://reseau-figure.fr/</w:t>
              </w:r>
            </w:hyperlink>
            <w:r w:rsidR="004B2C93">
              <w:rPr>
                <w:rFonts w:asciiTheme="majorHAnsi" w:hAnsiTheme="majorHAnsi"/>
                <w:color w:val="7F7F7F" w:themeColor="text1" w:themeTint="80"/>
                <w:sz w:val="18"/>
                <w:szCs w:val="18"/>
              </w:rPr>
              <w:t xml:space="preserve"> </w:t>
            </w:r>
          </w:p>
          <w:p w14:paraId="1150A993" w14:textId="1C7C2340" w:rsidR="004B2C93" w:rsidRPr="00941B71" w:rsidRDefault="00E82D08" w:rsidP="00E82D08">
            <w:pPr>
              <w:pStyle w:val="Pieddepage"/>
              <w:jc w:val="right"/>
              <w:rPr>
                <w:rFonts w:asciiTheme="minorHAnsi" w:hAnsiTheme="minorHAnsi" w:cstheme="minorHAnsi"/>
                <w:color w:val="000000" w:themeColor="text1"/>
                <w:sz w:val="20"/>
              </w:rPr>
            </w:pPr>
            <w:r>
              <w:rPr>
                <w:rFonts w:asciiTheme="minorHAnsi" w:hAnsiTheme="minorHAnsi" w:cstheme="minorHAnsi"/>
                <w:color w:val="000000" w:themeColor="text1"/>
                <w:sz w:val="20"/>
              </w:rPr>
              <w:tab/>
            </w:r>
            <w:r>
              <w:rPr>
                <w:rFonts w:asciiTheme="minorHAnsi" w:hAnsiTheme="minorHAnsi" w:cstheme="minorHAnsi"/>
                <w:color w:val="000000" w:themeColor="text1"/>
                <w:sz w:val="20"/>
              </w:rPr>
              <w:tab/>
            </w:r>
            <w:r>
              <w:rPr>
                <w:rFonts w:asciiTheme="minorHAnsi" w:hAnsiTheme="minorHAnsi" w:cstheme="minorHAnsi"/>
                <w:color w:val="000000" w:themeColor="text1"/>
                <w:sz w:val="20"/>
              </w:rPr>
              <w:tab/>
            </w:r>
            <w:r>
              <w:rPr>
                <w:rFonts w:asciiTheme="minorHAnsi" w:hAnsiTheme="minorHAnsi" w:cstheme="minorHAnsi"/>
                <w:color w:val="000000" w:themeColor="text1"/>
                <w:sz w:val="20"/>
              </w:rPr>
              <w:tab/>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F93CD" w14:textId="77777777" w:rsidR="00CF4A26" w:rsidRDefault="00CF4A2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E0055" w14:textId="77777777" w:rsidR="00642D8A" w:rsidRDefault="00642D8A" w:rsidP="00CD5CA7">
      <w:r>
        <w:separator/>
      </w:r>
    </w:p>
  </w:footnote>
  <w:footnote w:type="continuationSeparator" w:id="0">
    <w:p w14:paraId="434EEDF4" w14:textId="77777777" w:rsidR="00642D8A" w:rsidRDefault="00642D8A" w:rsidP="00CD5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FE85D" w14:textId="77777777" w:rsidR="00CF4A26" w:rsidRDefault="00CF4A2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0AC54" w14:textId="07819FB7" w:rsidR="000B2197" w:rsidRDefault="004B2C93">
    <w:pPr>
      <w:pStyle w:val="En-tte"/>
      <w:rPr>
        <w:color w:val="808080" w:themeColor="background1" w:themeShade="80"/>
      </w:rPr>
    </w:pPr>
    <w:r w:rsidRPr="00CD5CA7">
      <w:rPr>
        <w:noProof/>
        <w:color w:val="808080" w:themeColor="background1" w:themeShade="80"/>
      </w:rPr>
      <w:drawing>
        <wp:inline distT="0" distB="0" distL="0" distR="0" wp14:anchorId="46CFBB85" wp14:editId="5F0A9CC9">
          <wp:extent cx="2299970" cy="581114"/>
          <wp:effectExtent l="0" t="0" r="11430" b="3175"/>
          <wp:docPr id="3" name="Image 3" descr="C:\Users\figure\Desktop\Logo RF 2019-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C:\Users\figure\Desktop\Logo RF 2019-01.jpg"/>
                  <pic:cNvPicPr/>
                </pic:nvPicPr>
                <pic:blipFill rotWithShape="1">
                  <a:blip r:embed="rId1" cstate="print">
                    <a:extLst>
                      <a:ext uri="{28A0092B-C50C-407E-A947-70E740481C1C}">
                        <a14:useLocalDpi xmlns:a14="http://schemas.microsoft.com/office/drawing/2010/main" val="0"/>
                      </a:ext>
                    </a:extLst>
                  </a:blip>
                  <a:srcRect l="4171" t="6706" r="1" b="7770"/>
                  <a:stretch/>
                </pic:blipFill>
                <pic:spPr bwMode="auto">
                  <a:xfrm>
                    <a:off x="0" y="0"/>
                    <a:ext cx="2392531" cy="604501"/>
                  </a:xfrm>
                  <a:prstGeom prst="rect">
                    <a:avLst/>
                  </a:prstGeom>
                  <a:noFill/>
                  <a:ln>
                    <a:noFill/>
                  </a:ln>
                  <a:extLst>
                    <a:ext uri="{53640926-AAD7-44D8-BBD7-CCE9431645EC}">
                      <a14:shadowObscured xmlns:a14="http://schemas.microsoft.com/office/drawing/2010/main"/>
                    </a:ext>
                  </a:extLst>
                </pic:spPr>
              </pic:pic>
            </a:graphicData>
          </a:graphic>
        </wp:inline>
      </w:drawing>
    </w:r>
    <w:r w:rsidRPr="00CD5CA7">
      <w:rPr>
        <w:color w:val="808080" w:themeColor="background1" w:themeShade="80"/>
      </w:rPr>
      <w:tab/>
    </w:r>
    <w:r w:rsidRPr="00CD5CA7">
      <w:rPr>
        <w:color w:val="808080" w:themeColor="background1" w:themeShade="80"/>
      </w:rPr>
      <w:tab/>
    </w:r>
  </w:p>
  <w:p w14:paraId="235A88D8" w14:textId="77777777" w:rsidR="000B2197" w:rsidRPr="00CD5CA7" w:rsidRDefault="000B2197">
    <w:pPr>
      <w:pStyle w:val="En-tte"/>
      <w:rPr>
        <w:color w:val="808080" w:themeColor="background1" w:themeShade="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74FEE" w14:textId="77777777" w:rsidR="00CF4A26" w:rsidRDefault="00CF4A2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27D72"/>
    <w:multiLevelType w:val="hybridMultilevel"/>
    <w:tmpl w:val="5004405A"/>
    <w:lvl w:ilvl="0" w:tplc="16CCCEC0">
      <w:numFmt w:val="bullet"/>
      <w:lvlText w:val="-"/>
      <w:lvlJc w:val="left"/>
      <w:pPr>
        <w:ind w:left="720" w:hanging="360"/>
      </w:pPr>
      <w:rPr>
        <w:rFonts w:ascii="Calibri Light" w:eastAsia="Times"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B329A2"/>
    <w:multiLevelType w:val="hybridMultilevel"/>
    <w:tmpl w:val="FEE06E0A"/>
    <w:lvl w:ilvl="0" w:tplc="17DEE468">
      <w:start w:val="1"/>
      <w:numFmt w:val="bullet"/>
      <w:lvlText w:val="﷒"/>
      <w:lvlJc w:val="left"/>
      <w:pPr>
        <w:ind w:left="1080" w:hanging="360"/>
      </w:pPr>
      <w:rPr>
        <w:rFonts w:ascii="Calibri Light" w:eastAsia="Times" w:hAnsi="Calibri Light"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C986810"/>
    <w:multiLevelType w:val="hybridMultilevel"/>
    <w:tmpl w:val="626EA6E0"/>
    <w:lvl w:ilvl="0" w:tplc="0182538A">
      <w:start w:val="1"/>
      <w:numFmt w:val="bullet"/>
      <w:lvlText w:val="-"/>
      <w:lvlJc w:val="left"/>
      <w:pPr>
        <w:ind w:left="1069" w:hanging="360"/>
      </w:pPr>
      <w:rPr>
        <w:rFonts w:ascii="Calibri Light" w:eastAsia="Times" w:hAnsi="Calibri Light" w:cstheme="minorHAnsi" w:hint="default"/>
        <w:color w:val="222A35" w:themeColor="text2" w:themeShade="80"/>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0F91500F"/>
    <w:multiLevelType w:val="hybridMultilevel"/>
    <w:tmpl w:val="DD6ABF4E"/>
    <w:lvl w:ilvl="0" w:tplc="F0B04204">
      <w:start w:val="2009"/>
      <w:numFmt w:val="bullet"/>
      <w:lvlText w:val="-"/>
      <w:lvlJc w:val="left"/>
      <w:pPr>
        <w:ind w:left="720" w:hanging="360"/>
      </w:pPr>
      <w:rPr>
        <w:rFonts w:ascii="Calibri Light" w:eastAsia="Times" w:hAnsi="Calibri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534662"/>
    <w:multiLevelType w:val="hybridMultilevel"/>
    <w:tmpl w:val="13ACF89C"/>
    <w:lvl w:ilvl="0" w:tplc="31E22ACA">
      <w:start w:val="4"/>
      <w:numFmt w:val="bullet"/>
      <w:lvlText w:val="-"/>
      <w:lvlJc w:val="left"/>
      <w:pPr>
        <w:ind w:left="644" w:hanging="360"/>
      </w:pPr>
      <w:rPr>
        <w:rFonts w:ascii="Calibri" w:eastAsia="Times" w:hAnsi="Calibri" w:cstheme="minorHAns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1F1C1E2D"/>
    <w:multiLevelType w:val="hybridMultilevel"/>
    <w:tmpl w:val="7128683A"/>
    <w:lvl w:ilvl="0" w:tplc="C45A512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6749DC"/>
    <w:multiLevelType w:val="hybridMultilevel"/>
    <w:tmpl w:val="84C62D4C"/>
    <w:lvl w:ilvl="0" w:tplc="E250A67C">
      <w:start w:val="1"/>
      <w:numFmt w:val="bullet"/>
      <w:lvlText w:val="-"/>
      <w:lvlJc w:val="left"/>
      <w:pPr>
        <w:ind w:left="720" w:hanging="360"/>
      </w:pPr>
      <w:rPr>
        <w:rFonts w:ascii="Calibri Light" w:eastAsia="Times"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3361FB"/>
    <w:multiLevelType w:val="hybridMultilevel"/>
    <w:tmpl w:val="CD6C6424"/>
    <w:lvl w:ilvl="0" w:tplc="4FEC6F56">
      <w:numFmt w:val="bullet"/>
      <w:lvlText w:val="-"/>
      <w:lvlJc w:val="left"/>
      <w:pPr>
        <w:ind w:left="-207" w:hanging="360"/>
      </w:pPr>
      <w:rPr>
        <w:rFonts w:ascii="Arial" w:eastAsia="Times New Roman"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8" w15:restartNumberingAfterBreak="0">
    <w:nsid w:val="276C0EB3"/>
    <w:multiLevelType w:val="hybridMultilevel"/>
    <w:tmpl w:val="1584DE90"/>
    <w:lvl w:ilvl="0" w:tplc="8AA2F75C">
      <w:start w:val="60"/>
      <w:numFmt w:val="bullet"/>
      <w:lvlText w:val="-"/>
      <w:lvlJc w:val="left"/>
      <w:pPr>
        <w:ind w:left="720" w:hanging="360"/>
      </w:pPr>
      <w:rPr>
        <w:rFonts w:ascii="Calibri Light" w:eastAsiaTheme="minorHAnsi" w:hAnsi="Calibri Light"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824B51"/>
    <w:multiLevelType w:val="hybridMultilevel"/>
    <w:tmpl w:val="554CBDD0"/>
    <w:lvl w:ilvl="0" w:tplc="5642720C">
      <w:start w:val="1"/>
      <w:numFmt w:val="bullet"/>
      <w:lvlText w:val=""/>
      <w:lvlJc w:val="left"/>
      <w:pPr>
        <w:ind w:left="720" w:hanging="360"/>
      </w:pPr>
      <w:rPr>
        <w:rFonts w:ascii="Symbol" w:hAnsi="Symbol" w:hint="default"/>
        <w:color w:val="C45911" w:themeColor="accent2"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8C7041"/>
    <w:multiLevelType w:val="hybridMultilevel"/>
    <w:tmpl w:val="71AC343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39D72A9C"/>
    <w:multiLevelType w:val="hybridMultilevel"/>
    <w:tmpl w:val="83723C22"/>
    <w:lvl w:ilvl="0" w:tplc="355A3630">
      <w:start w:val="1"/>
      <w:numFmt w:val="bullet"/>
      <w:lvlText w:val=""/>
      <w:lvlJc w:val="left"/>
      <w:pPr>
        <w:ind w:left="720" w:hanging="360"/>
      </w:pPr>
      <w:rPr>
        <w:rFonts w:ascii="Symbol" w:hAnsi="Symbol" w:hint="default"/>
        <w:b/>
        <w:color w:val="C45911" w:themeColor="accent2"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4942DF"/>
    <w:multiLevelType w:val="hybridMultilevel"/>
    <w:tmpl w:val="7ECE2E8C"/>
    <w:lvl w:ilvl="0" w:tplc="3A8EDCD0">
      <w:start w:val="6"/>
      <w:numFmt w:val="bullet"/>
      <w:lvlText w:val="-"/>
      <w:lvlJc w:val="left"/>
      <w:pPr>
        <w:ind w:left="720" w:hanging="360"/>
      </w:pPr>
      <w:rPr>
        <w:rFonts w:asciiTheme="majorHAnsi" w:eastAsiaTheme="minorHAnsi" w:hAnsiTheme="majorHAnsi" w:cstheme="majorHAnsi" w:hint="default"/>
        <w:b w:val="0"/>
        <w:sz w:val="22"/>
        <w:szCs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176431"/>
    <w:multiLevelType w:val="hybridMultilevel"/>
    <w:tmpl w:val="4888147A"/>
    <w:lvl w:ilvl="0" w:tplc="F738DFE8">
      <w:start w:val="2"/>
      <w:numFmt w:val="bullet"/>
      <w:lvlText w:val="-"/>
      <w:lvlJc w:val="left"/>
      <w:pPr>
        <w:ind w:left="400" w:hanging="360"/>
      </w:pPr>
      <w:rPr>
        <w:rFonts w:ascii="Calibri" w:eastAsiaTheme="minorHAnsi" w:hAnsi="Calibri" w:cstheme="minorBidi" w:hint="default"/>
      </w:rPr>
    </w:lvl>
    <w:lvl w:ilvl="1" w:tplc="040C0003" w:tentative="1">
      <w:start w:val="1"/>
      <w:numFmt w:val="bullet"/>
      <w:lvlText w:val="o"/>
      <w:lvlJc w:val="left"/>
      <w:pPr>
        <w:ind w:left="1120" w:hanging="360"/>
      </w:pPr>
      <w:rPr>
        <w:rFonts w:ascii="Courier New" w:hAnsi="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14" w15:restartNumberingAfterBreak="0">
    <w:nsid w:val="49ED4605"/>
    <w:multiLevelType w:val="hybridMultilevel"/>
    <w:tmpl w:val="C1B84B34"/>
    <w:lvl w:ilvl="0" w:tplc="8C868A14">
      <w:start w:val="60"/>
      <w:numFmt w:val="bullet"/>
      <w:lvlText w:val="-"/>
      <w:lvlJc w:val="left"/>
      <w:pPr>
        <w:ind w:left="720" w:hanging="360"/>
      </w:pPr>
      <w:rPr>
        <w:rFonts w:ascii="Calibri Light" w:eastAsia="Times" w:hAnsi="Calibri Light"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B95657"/>
    <w:multiLevelType w:val="hybridMultilevel"/>
    <w:tmpl w:val="C62E4868"/>
    <w:lvl w:ilvl="0" w:tplc="43E63DA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2B157B"/>
    <w:multiLevelType w:val="multilevel"/>
    <w:tmpl w:val="E680749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6A114E78"/>
    <w:multiLevelType w:val="hybridMultilevel"/>
    <w:tmpl w:val="D2F8046C"/>
    <w:lvl w:ilvl="0" w:tplc="6D9803B0">
      <w:start w:val="1"/>
      <w:numFmt w:val="bullet"/>
      <w:lvlText w:val="-"/>
      <w:lvlJc w:val="left"/>
      <w:pPr>
        <w:ind w:left="720" w:hanging="360"/>
      </w:pPr>
      <w:rPr>
        <w:rFonts w:ascii="Calibri Light" w:eastAsia="Times" w:hAnsi="Calibri Light"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645985"/>
    <w:multiLevelType w:val="hybridMultilevel"/>
    <w:tmpl w:val="15C6977E"/>
    <w:lvl w:ilvl="0" w:tplc="43E63DA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6503FF"/>
    <w:multiLevelType w:val="hybridMultilevel"/>
    <w:tmpl w:val="2A4AC478"/>
    <w:lvl w:ilvl="0" w:tplc="E7983716">
      <w:start w:val="1"/>
      <w:numFmt w:val="bullet"/>
      <w:lvlText w:val=""/>
      <w:lvlJc w:val="left"/>
      <w:pPr>
        <w:ind w:left="720" w:hanging="360"/>
      </w:pPr>
      <w:rPr>
        <w:rFonts w:ascii="Symbol" w:hAnsi="Symbol" w:hint="default"/>
        <w:color w:val="C45911" w:themeColor="accent2"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78A2D96"/>
    <w:multiLevelType w:val="hybridMultilevel"/>
    <w:tmpl w:val="7666B7C6"/>
    <w:lvl w:ilvl="0" w:tplc="A8C648B4">
      <w:start w:val="60"/>
      <w:numFmt w:val="bullet"/>
      <w:lvlText w:val="-"/>
      <w:lvlJc w:val="left"/>
      <w:pPr>
        <w:ind w:left="720" w:hanging="360"/>
      </w:pPr>
      <w:rPr>
        <w:rFonts w:ascii="Calibri Light" w:eastAsia="Times" w:hAnsi="Calibri Light"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886C8F"/>
    <w:multiLevelType w:val="hybridMultilevel"/>
    <w:tmpl w:val="DBDAD6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0978410">
    <w:abstractNumId w:val="10"/>
  </w:num>
  <w:num w:numId="2" w16cid:durableId="1818303270">
    <w:abstractNumId w:val="4"/>
  </w:num>
  <w:num w:numId="3" w16cid:durableId="504974879">
    <w:abstractNumId w:val="20"/>
  </w:num>
  <w:num w:numId="4" w16cid:durableId="1113206183">
    <w:abstractNumId w:val="8"/>
  </w:num>
  <w:num w:numId="5" w16cid:durableId="2053074627">
    <w:abstractNumId w:val="14"/>
  </w:num>
  <w:num w:numId="6" w16cid:durableId="932468686">
    <w:abstractNumId w:val="12"/>
  </w:num>
  <w:num w:numId="7" w16cid:durableId="1223717300">
    <w:abstractNumId w:val="2"/>
  </w:num>
  <w:num w:numId="8" w16cid:durableId="1604142792">
    <w:abstractNumId w:val="11"/>
  </w:num>
  <w:num w:numId="9" w16cid:durableId="657073419">
    <w:abstractNumId w:val="17"/>
  </w:num>
  <w:num w:numId="10" w16cid:durableId="539703729">
    <w:abstractNumId w:val="9"/>
  </w:num>
  <w:num w:numId="11" w16cid:durableId="1241526194">
    <w:abstractNumId w:val="19"/>
  </w:num>
  <w:num w:numId="12" w16cid:durableId="127015432">
    <w:abstractNumId w:val="1"/>
  </w:num>
  <w:num w:numId="13" w16cid:durableId="1720282855">
    <w:abstractNumId w:val="0"/>
  </w:num>
  <w:num w:numId="14" w16cid:durableId="358432191">
    <w:abstractNumId w:val="13"/>
  </w:num>
  <w:num w:numId="15" w16cid:durableId="1875074112">
    <w:abstractNumId w:val="16"/>
  </w:num>
  <w:num w:numId="16" w16cid:durableId="548998457">
    <w:abstractNumId w:val="21"/>
  </w:num>
  <w:num w:numId="17" w16cid:durableId="1211302197">
    <w:abstractNumId w:val="7"/>
  </w:num>
  <w:num w:numId="18" w16cid:durableId="754860733">
    <w:abstractNumId w:val="5"/>
  </w:num>
  <w:num w:numId="19" w16cid:durableId="917442106">
    <w:abstractNumId w:val="3"/>
  </w:num>
  <w:num w:numId="20" w16cid:durableId="1797212990">
    <w:abstractNumId w:val="6"/>
  </w:num>
  <w:num w:numId="21" w16cid:durableId="1538465526">
    <w:abstractNumId w:val="15"/>
  </w:num>
  <w:num w:numId="22" w16cid:durableId="1180465385">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Quentin Larue">
    <w15:presenceInfo w15:providerId="AD" w15:userId="S::quentin.larue@univ-poitiers.fr::f11e5864-2554-45cd-abb2-4b093f63f0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CA7"/>
    <w:rsid w:val="0001011F"/>
    <w:rsid w:val="000172BC"/>
    <w:rsid w:val="00057A25"/>
    <w:rsid w:val="000734CC"/>
    <w:rsid w:val="00073B84"/>
    <w:rsid w:val="00074004"/>
    <w:rsid w:val="000816E8"/>
    <w:rsid w:val="00082197"/>
    <w:rsid w:val="00082E12"/>
    <w:rsid w:val="000922F3"/>
    <w:rsid w:val="000A3400"/>
    <w:rsid w:val="000B1F0E"/>
    <w:rsid w:val="000B2197"/>
    <w:rsid w:val="000C3C99"/>
    <w:rsid w:val="000D6B1E"/>
    <w:rsid w:val="000E611F"/>
    <w:rsid w:val="000F15FF"/>
    <w:rsid w:val="000F40B0"/>
    <w:rsid w:val="0010671B"/>
    <w:rsid w:val="001238FF"/>
    <w:rsid w:val="00127591"/>
    <w:rsid w:val="00131E82"/>
    <w:rsid w:val="00133A2C"/>
    <w:rsid w:val="00144A22"/>
    <w:rsid w:val="00151CC4"/>
    <w:rsid w:val="00152415"/>
    <w:rsid w:val="001532A0"/>
    <w:rsid w:val="00153C23"/>
    <w:rsid w:val="0017445A"/>
    <w:rsid w:val="00182926"/>
    <w:rsid w:val="00182DC6"/>
    <w:rsid w:val="00191834"/>
    <w:rsid w:val="0019235D"/>
    <w:rsid w:val="00194A00"/>
    <w:rsid w:val="001A42B6"/>
    <w:rsid w:val="001C1CD7"/>
    <w:rsid w:val="001C4F38"/>
    <w:rsid w:val="001E2CD9"/>
    <w:rsid w:val="001F0C18"/>
    <w:rsid w:val="001F6508"/>
    <w:rsid w:val="001F7A7C"/>
    <w:rsid w:val="00207E4E"/>
    <w:rsid w:val="002108DA"/>
    <w:rsid w:val="00212D25"/>
    <w:rsid w:val="00220828"/>
    <w:rsid w:val="002239E0"/>
    <w:rsid w:val="0023425D"/>
    <w:rsid w:val="002406D3"/>
    <w:rsid w:val="0024286E"/>
    <w:rsid w:val="00253D41"/>
    <w:rsid w:val="002619A5"/>
    <w:rsid w:val="002621E8"/>
    <w:rsid w:val="00264690"/>
    <w:rsid w:val="00270587"/>
    <w:rsid w:val="002753D1"/>
    <w:rsid w:val="00280A2B"/>
    <w:rsid w:val="00297B6D"/>
    <w:rsid w:val="002A091A"/>
    <w:rsid w:val="002A4209"/>
    <w:rsid w:val="002A454A"/>
    <w:rsid w:val="002B5296"/>
    <w:rsid w:val="002C0E56"/>
    <w:rsid w:val="002D6926"/>
    <w:rsid w:val="002E7E3B"/>
    <w:rsid w:val="002F7E21"/>
    <w:rsid w:val="00315E17"/>
    <w:rsid w:val="0032361A"/>
    <w:rsid w:val="00330DF6"/>
    <w:rsid w:val="00335275"/>
    <w:rsid w:val="00337E78"/>
    <w:rsid w:val="00350782"/>
    <w:rsid w:val="00357993"/>
    <w:rsid w:val="00377A2E"/>
    <w:rsid w:val="0038171E"/>
    <w:rsid w:val="00395FC9"/>
    <w:rsid w:val="003A4C39"/>
    <w:rsid w:val="003B6188"/>
    <w:rsid w:val="003B69E6"/>
    <w:rsid w:val="003C3BE7"/>
    <w:rsid w:val="003C5725"/>
    <w:rsid w:val="003D3BE7"/>
    <w:rsid w:val="003E2B22"/>
    <w:rsid w:val="003E3344"/>
    <w:rsid w:val="003E390A"/>
    <w:rsid w:val="003F68BA"/>
    <w:rsid w:val="00406AE7"/>
    <w:rsid w:val="00411508"/>
    <w:rsid w:val="00421ED2"/>
    <w:rsid w:val="004255F9"/>
    <w:rsid w:val="004360FC"/>
    <w:rsid w:val="00436B66"/>
    <w:rsid w:val="00440487"/>
    <w:rsid w:val="00441DDA"/>
    <w:rsid w:val="00483644"/>
    <w:rsid w:val="004A3566"/>
    <w:rsid w:val="004A67EE"/>
    <w:rsid w:val="004A6F7D"/>
    <w:rsid w:val="004B2C93"/>
    <w:rsid w:val="004C17AB"/>
    <w:rsid w:val="004F085E"/>
    <w:rsid w:val="004F4F74"/>
    <w:rsid w:val="00502EC8"/>
    <w:rsid w:val="005134C6"/>
    <w:rsid w:val="00516114"/>
    <w:rsid w:val="005351E4"/>
    <w:rsid w:val="00542D1D"/>
    <w:rsid w:val="0054514E"/>
    <w:rsid w:val="00555665"/>
    <w:rsid w:val="00560741"/>
    <w:rsid w:val="0056257C"/>
    <w:rsid w:val="005677C9"/>
    <w:rsid w:val="00576CFE"/>
    <w:rsid w:val="00577AF2"/>
    <w:rsid w:val="00595D79"/>
    <w:rsid w:val="0059713B"/>
    <w:rsid w:val="00597184"/>
    <w:rsid w:val="005A46B8"/>
    <w:rsid w:val="005C1329"/>
    <w:rsid w:val="005C5B39"/>
    <w:rsid w:val="005D05A9"/>
    <w:rsid w:val="005D44C7"/>
    <w:rsid w:val="005E4F56"/>
    <w:rsid w:val="005E53E6"/>
    <w:rsid w:val="00614AEA"/>
    <w:rsid w:val="00614BD7"/>
    <w:rsid w:val="006359D1"/>
    <w:rsid w:val="00642D8A"/>
    <w:rsid w:val="00652CD1"/>
    <w:rsid w:val="006564E6"/>
    <w:rsid w:val="006623EB"/>
    <w:rsid w:val="00665757"/>
    <w:rsid w:val="006657E5"/>
    <w:rsid w:val="00676ABB"/>
    <w:rsid w:val="00685DDB"/>
    <w:rsid w:val="00687023"/>
    <w:rsid w:val="006941A1"/>
    <w:rsid w:val="006A75E6"/>
    <w:rsid w:val="006B252A"/>
    <w:rsid w:val="006B2A2F"/>
    <w:rsid w:val="006C3426"/>
    <w:rsid w:val="006C7527"/>
    <w:rsid w:val="006D20E5"/>
    <w:rsid w:val="006D3742"/>
    <w:rsid w:val="006D5324"/>
    <w:rsid w:val="006E34C1"/>
    <w:rsid w:val="006E6452"/>
    <w:rsid w:val="006F1380"/>
    <w:rsid w:val="006F14AA"/>
    <w:rsid w:val="006F28D7"/>
    <w:rsid w:val="006F4693"/>
    <w:rsid w:val="007078E2"/>
    <w:rsid w:val="007115C2"/>
    <w:rsid w:val="00724764"/>
    <w:rsid w:val="00725B88"/>
    <w:rsid w:val="00746DB4"/>
    <w:rsid w:val="00751BBF"/>
    <w:rsid w:val="00762E43"/>
    <w:rsid w:val="0076302F"/>
    <w:rsid w:val="00773A8A"/>
    <w:rsid w:val="007769B6"/>
    <w:rsid w:val="00777396"/>
    <w:rsid w:val="007A057C"/>
    <w:rsid w:val="007A5C7F"/>
    <w:rsid w:val="007A7E0B"/>
    <w:rsid w:val="007B4603"/>
    <w:rsid w:val="007B75B6"/>
    <w:rsid w:val="007C71BD"/>
    <w:rsid w:val="007C7448"/>
    <w:rsid w:val="007D12B7"/>
    <w:rsid w:val="007E6E21"/>
    <w:rsid w:val="008355E7"/>
    <w:rsid w:val="00836C31"/>
    <w:rsid w:val="00847B9A"/>
    <w:rsid w:val="00852523"/>
    <w:rsid w:val="00873060"/>
    <w:rsid w:val="0087465F"/>
    <w:rsid w:val="00883C44"/>
    <w:rsid w:val="00896870"/>
    <w:rsid w:val="008B24FD"/>
    <w:rsid w:val="008D5FCD"/>
    <w:rsid w:val="008E73FF"/>
    <w:rsid w:val="008F227F"/>
    <w:rsid w:val="008F7510"/>
    <w:rsid w:val="00903B03"/>
    <w:rsid w:val="00905879"/>
    <w:rsid w:val="0091593C"/>
    <w:rsid w:val="00921F4F"/>
    <w:rsid w:val="00923A83"/>
    <w:rsid w:val="00924D8B"/>
    <w:rsid w:val="009258BC"/>
    <w:rsid w:val="009270AE"/>
    <w:rsid w:val="009331C3"/>
    <w:rsid w:val="00941B71"/>
    <w:rsid w:val="009420CA"/>
    <w:rsid w:val="00943FD9"/>
    <w:rsid w:val="00946420"/>
    <w:rsid w:val="009641F0"/>
    <w:rsid w:val="00970CCB"/>
    <w:rsid w:val="009725A4"/>
    <w:rsid w:val="009743F7"/>
    <w:rsid w:val="00981356"/>
    <w:rsid w:val="00992232"/>
    <w:rsid w:val="009A5776"/>
    <w:rsid w:val="009B293A"/>
    <w:rsid w:val="009B785D"/>
    <w:rsid w:val="009C6870"/>
    <w:rsid w:val="009C6AF4"/>
    <w:rsid w:val="009D0FCC"/>
    <w:rsid w:val="009D1787"/>
    <w:rsid w:val="009D22C6"/>
    <w:rsid w:val="009D5EB7"/>
    <w:rsid w:val="009E4E77"/>
    <w:rsid w:val="009F0245"/>
    <w:rsid w:val="009F11A2"/>
    <w:rsid w:val="00A00F9E"/>
    <w:rsid w:val="00A02950"/>
    <w:rsid w:val="00A03CE0"/>
    <w:rsid w:val="00A125AD"/>
    <w:rsid w:val="00A139B5"/>
    <w:rsid w:val="00A15160"/>
    <w:rsid w:val="00A22883"/>
    <w:rsid w:val="00A233D7"/>
    <w:rsid w:val="00A36B1F"/>
    <w:rsid w:val="00A443C8"/>
    <w:rsid w:val="00A53E22"/>
    <w:rsid w:val="00A63206"/>
    <w:rsid w:val="00A8321B"/>
    <w:rsid w:val="00A86BA3"/>
    <w:rsid w:val="00A92D20"/>
    <w:rsid w:val="00A95EA9"/>
    <w:rsid w:val="00AA4F8D"/>
    <w:rsid w:val="00AB0FEA"/>
    <w:rsid w:val="00AB6B9F"/>
    <w:rsid w:val="00AD7495"/>
    <w:rsid w:val="00B0256E"/>
    <w:rsid w:val="00B07347"/>
    <w:rsid w:val="00B11696"/>
    <w:rsid w:val="00B22130"/>
    <w:rsid w:val="00B27752"/>
    <w:rsid w:val="00B37058"/>
    <w:rsid w:val="00B41114"/>
    <w:rsid w:val="00B56603"/>
    <w:rsid w:val="00B60C35"/>
    <w:rsid w:val="00B63B73"/>
    <w:rsid w:val="00B67386"/>
    <w:rsid w:val="00B6742A"/>
    <w:rsid w:val="00B71C9A"/>
    <w:rsid w:val="00B71FF5"/>
    <w:rsid w:val="00B75C33"/>
    <w:rsid w:val="00B91580"/>
    <w:rsid w:val="00B927E1"/>
    <w:rsid w:val="00B93835"/>
    <w:rsid w:val="00B96538"/>
    <w:rsid w:val="00BA3353"/>
    <w:rsid w:val="00BC111E"/>
    <w:rsid w:val="00BC59E1"/>
    <w:rsid w:val="00BC5D3F"/>
    <w:rsid w:val="00BD031C"/>
    <w:rsid w:val="00BD21F2"/>
    <w:rsid w:val="00BE5002"/>
    <w:rsid w:val="00BE7853"/>
    <w:rsid w:val="00BF1519"/>
    <w:rsid w:val="00C03467"/>
    <w:rsid w:val="00C10B2A"/>
    <w:rsid w:val="00C15BFC"/>
    <w:rsid w:val="00C21549"/>
    <w:rsid w:val="00C27031"/>
    <w:rsid w:val="00C34DCB"/>
    <w:rsid w:val="00C34F6B"/>
    <w:rsid w:val="00C36E37"/>
    <w:rsid w:val="00C426AA"/>
    <w:rsid w:val="00C728D9"/>
    <w:rsid w:val="00C81F70"/>
    <w:rsid w:val="00C9460B"/>
    <w:rsid w:val="00CB4DA4"/>
    <w:rsid w:val="00CB5C7F"/>
    <w:rsid w:val="00CC15BB"/>
    <w:rsid w:val="00CC52D0"/>
    <w:rsid w:val="00CC75CF"/>
    <w:rsid w:val="00CD0115"/>
    <w:rsid w:val="00CD10D6"/>
    <w:rsid w:val="00CD5CA7"/>
    <w:rsid w:val="00CE4E08"/>
    <w:rsid w:val="00CE5FCB"/>
    <w:rsid w:val="00CF377C"/>
    <w:rsid w:val="00CF4A26"/>
    <w:rsid w:val="00CF676D"/>
    <w:rsid w:val="00D055F6"/>
    <w:rsid w:val="00D0596F"/>
    <w:rsid w:val="00D068A2"/>
    <w:rsid w:val="00D10333"/>
    <w:rsid w:val="00D10D85"/>
    <w:rsid w:val="00D10FC9"/>
    <w:rsid w:val="00D17427"/>
    <w:rsid w:val="00D433A0"/>
    <w:rsid w:val="00D44C37"/>
    <w:rsid w:val="00D45A61"/>
    <w:rsid w:val="00D45DE3"/>
    <w:rsid w:val="00D50B55"/>
    <w:rsid w:val="00D57263"/>
    <w:rsid w:val="00D74C19"/>
    <w:rsid w:val="00D8796B"/>
    <w:rsid w:val="00DA4AEF"/>
    <w:rsid w:val="00DA78EA"/>
    <w:rsid w:val="00DC000C"/>
    <w:rsid w:val="00E02D84"/>
    <w:rsid w:val="00E05658"/>
    <w:rsid w:val="00E077E5"/>
    <w:rsid w:val="00E134EB"/>
    <w:rsid w:val="00E24C27"/>
    <w:rsid w:val="00E42317"/>
    <w:rsid w:val="00E5766F"/>
    <w:rsid w:val="00E60007"/>
    <w:rsid w:val="00E62FFA"/>
    <w:rsid w:val="00E64C7F"/>
    <w:rsid w:val="00E64F84"/>
    <w:rsid w:val="00E82D08"/>
    <w:rsid w:val="00E87C41"/>
    <w:rsid w:val="00E96E13"/>
    <w:rsid w:val="00EB690E"/>
    <w:rsid w:val="00EF59B4"/>
    <w:rsid w:val="00F010C1"/>
    <w:rsid w:val="00F0281E"/>
    <w:rsid w:val="00F04245"/>
    <w:rsid w:val="00F1072F"/>
    <w:rsid w:val="00F241A5"/>
    <w:rsid w:val="00F30E58"/>
    <w:rsid w:val="00F315D3"/>
    <w:rsid w:val="00F3419D"/>
    <w:rsid w:val="00F40656"/>
    <w:rsid w:val="00F40958"/>
    <w:rsid w:val="00F54F88"/>
    <w:rsid w:val="00F5514F"/>
    <w:rsid w:val="00F5515F"/>
    <w:rsid w:val="00F62E8E"/>
    <w:rsid w:val="00F64110"/>
    <w:rsid w:val="00F65F1E"/>
    <w:rsid w:val="00F96536"/>
    <w:rsid w:val="00FA4B93"/>
    <w:rsid w:val="00FC47AC"/>
    <w:rsid w:val="00FD5414"/>
    <w:rsid w:val="00FD7BCD"/>
    <w:rsid w:val="00FE240E"/>
    <w:rsid w:val="00FE79CD"/>
    <w:rsid w:val="00FF33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5DECB"/>
  <w15:chartTrackingRefBased/>
  <w15:docId w15:val="{0ED85AC6-009E-4C87-993D-40A1378CF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CD5CA7"/>
    <w:pPr>
      <w:spacing w:after="0" w:line="240" w:lineRule="auto"/>
      <w:jc w:val="both"/>
    </w:pPr>
    <w:rPr>
      <w:rFonts w:ascii="Palatino Linotype" w:eastAsia="Times" w:hAnsi="Palatino Linotype" w:cs="Times New Roman"/>
      <w:szCs w:val="20"/>
      <w:lang w:eastAsia="fr-FR"/>
    </w:rPr>
  </w:style>
  <w:style w:type="paragraph" w:styleId="Titre2">
    <w:name w:val="heading 2"/>
    <w:basedOn w:val="Normal"/>
    <w:next w:val="Normal"/>
    <w:link w:val="Titre2Car"/>
    <w:uiPriority w:val="9"/>
    <w:unhideWhenUsed/>
    <w:qFormat/>
    <w:rsid w:val="000172BC"/>
    <w:pPr>
      <w:numPr>
        <w:ilvl w:val="1"/>
      </w:numPr>
      <w:spacing w:before="200" w:after="200" w:line="276" w:lineRule="auto"/>
      <w:ind w:left="788" w:hanging="431"/>
      <w:contextualSpacing/>
      <w:jc w:val="left"/>
      <w:outlineLvl w:val="1"/>
    </w:pPr>
    <w:rPr>
      <w:rFonts w:asciiTheme="minorHAnsi" w:eastAsiaTheme="majorEastAsia" w:hAnsiTheme="minorHAnsi" w:cstheme="minorHAnsi"/>
      <w:b/>
      <w:color w:val="C45911" w:themeColor="accent2" w:themeShade="BF"/>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D5CA7"/>
    <w:pPr>
      <w:tabs>
        <w:tab w:val="center" w:pos="4536"/>
        <w:tab w:val="right" w:pos="9072"/>
      </w:tabs>
    </w:pPr>
  </w:style>
  <w:style w:type="character" w:customStyle="1" w:styleId="En-tteCar">
    <w:name w:val="En-tête Car"/>
    <w:basedOn w:val="Policepardfaut"/>
    <w:link w:val="En-tte"/>
    <w:uiPriority w:val="99"/>
    <w:rsid w:val="00CD5CA7"/>
  </w:style>
  <w:style w:type="paragraph" w:styleId="Pieddepage">
    <w:name w:val="footer"/>
    <w:basedOn w:val="Normal"/>
    <w:link w:val="PieddepageCar"/>
    <w:uiPriority w:val="99"/>
    <w:unhideWhenUsed/>
    <w:rsid w:val="00CD5CA7"/>
    <w:pPr>
      <w:tabs>
        <w:tab w:val="center" w:pos="4536"/>
        <w:tab w:val="right" w:pos="9072"/>
      </w:tabs>
    </w:pPr>
  </w:style>
  <w:style w:type="character" w:customStyle="1" w:styleId="PieddepageCar">
    <w:name w:val="Pied de page Car"/>
    <w:basedOn w:val="Policepardfaut"/>
    <w:link w:val="Pieddepage"/>
    <w:uiPriority w:val="99"/>
    <w:rsid w:val="00CD5CA7"/>
  </w:style>
  <w:style w:type="character" w:styleId="Lienhypertexte">
    <w:name w:val="Hyperlink"/>
    <w:basedOn w:val="Policepardfaut"/>
    <w:uiPriority w:val="99"/>
    <w:unhideWhenUsed/>
    <w:rsid w:val="00330DF6"/>
    <w:rPr>
      <w:color w:val="0563C1" w:themeColor="hyperlink"/>
      <w:u w:val="single"/>
    </w:rPr>
  </w:style>
  <w:style w:type="character" w:customStyle="1" w:styleId="background-details">
    <w:name w:val="background-details"/>
    <w:basedOn w:val="Policepardfaut"/>
    <w:rsid w:val="0054514E"/>
  </w:style>
  <w:style w:type="character" w:customStyle="1" w:styleId="lt-line-clampline">
    <w:name w:val="lt-line-clamp__line"/>
    <w:basedOn w:val="Policepardfaut"/>
    <w:rsid w:val="0054514E"/>
  </w:style>
  <w:style w:type="paragraph" w:customStyle="1" w:styleId="Default">
    <w:name w:val="Default"/>
    <w:rsid w:val="00D433A0"/>
    <w:pPr>
      <w:autoSpaceDE w:val="0"/>
      <w:autoSpaceDN w:val="0"/>
      <w:adjustRightInd w:val="0"/>
      <w:spacing w:after="0" w:line="240" w:lineRule="auto"/>
    </w:pPr>
    <w:rPr>
      <w:rFonts w:ascii="Palatino Linotype" w:hAnsi="Palatino Linotype" w:cs="Palatino Linotype"/>
      <w:color w:val="000000"/>
      <w:sz w:val="24"/>
      <w:szCs w:val="24"/>
    </w:rPr>
  </w:style>
  <w:style w:type="paragraph" w:styleId="Paragraphedeliste">
    <w:name w:val="List Paragraph"/>
    <w:basedOn w:val="Normal"/>
    <w:uiPriority w:val="34"/>
    <w:qFormat/>
    <w:rsid w:val="00F64110"/>
    <w:pPr>
      <w:ind w:left="720"/>
      <w:contextualSpacing/>
    </w:pPr>
  </w:style>
  <w:style w:type="paragraph" w:styleId="Notedebasdepage">
    <w:name w:val="footnote text"/>
    <w:basedOn w:val="Normal"/>
    <w:link w:val="NotedebasdepageCar"/>
    <w:uiPriority w:val="99"/>
    <w:unhideWhenUsed/>
    <w:rsid w:val="00411508"/>
    <w:rPr>
      <w:sz w:val="24"/>
      <w:szCs w:val="24"/>
    </w:rPr>
  </w:style>
  <w:style w:type="character" w:customStyle="1" w:styleId="NotedebasdepageCar">
    <w:name w:val="Note de bas de page Car"/>
    <w:basedOn w:val="Policepardfaut"/>
    <w:link w:val="Notedebasdepage"/>
    <w:uiPriority w:val="99"/>
    <w:rsid w:val="00411508"/>
    <w:rPr>
      <w:rFonts w:ascii="Palatino Linotype" w:eastAsia="Times" w:hAnsi="Palatino Linotype" w:cs="Times New Roman"/>
      <w:sz w:val="24"/>
      <w:szCs w:val="24"/>
      <w:lang w:eastAsia="fr-FR"/>
    </w:rPr>
  </w:style>
  <w:style w:type="character" w:styleId="Appelnotedebasdep">
    <w:name w:val="footnote reference"/>
    <w:basedOn w:val="Policepardfaut"/>
    <w:uiPriority w:val="99"/>
    <w:unhideWhenUsed/>
    <w:rsid w:val="00411508"/>
    <w:rPr>
      <w:vertAlign w:val="superscript"/>
    </w:rPr>
  </w:style>
  <w:style w:type="table" w:styleId="Grilledutableau">
    <w:name w:val="Table Grid"/>
    <w:basedOn w:val="TableauNormal"/>
    <w:uiPriority w:val="59"/>
    <w:rsid w:val="00AD7495"/>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AD7495"/>
    <w:rPr>
      <w:color w:val="954F72" w:themeColor="followedHyperlink"/>
      <w:u w:val="single"/>
    </w:rPr>
  </w:style>
  <w:style w:type="paragraph" w:customStyle="1" w:styleId="Titre11">
    <w:name w:val="Titre 11"/>
    <w:basedOn w:val="Normal"/>
    <w:next w:val="Normal"/>
    <w:uiPriority w:val="9"/>
    <w:qFormat/>
    <w:rsid w:val="00152415"/>
    <w:pPr>
      <w:keepNext/>
      <w:keepLines/>
      <w:spacing w:before="280" w:after="160" w:line="276" w:lineRule="auto"/>
      <w:outlineLvl w:val="0"/>
    </w:pPr>
    <w:rPr>
      <w:rFonts w:asciiTheme="majorHAnsi" w:eastAsia="Times New Roman" w:hAnsiTheme="majorHAnsi" w:cstheme="majorHAnsi"/>
      <w:b/>
      <w:color w:val="222A35" w:themeColor="text2" w:themeShade="80"/>
      <w:sz w:val="24"/>
      <w:szCs w:val="24"/>
    </w:rPr>
  </w:style>
  <w:style w:type="character" w:customStyle="1" w:styleId="Titre2Car">
    <w:name w:val="Titre 2 Car"/>
    <w:basedOn w:val="Policepardfaut"/>
    <w:link w:val="Titre2"/>
    <w:rsid w:val="000172BC"/>
    <w:rPr>
      <w:rFonts w:eastAsiaTheme="majorEastAsia" w:cstheme="minorHAnsi"/>
      <w:b/>
      <w:color w:val="C45911" w:themeColor="accent2" w:themeShade="BF"/>
      <w:sz w:val="24"/>
      <w:szCs w:val="24"/>
    </w:rPr>
  </w:style>
  <w:style w:type="paragraph" w:styleId="Textedebulles">
    <w:name w:val="Balloon Text"/>
    <w:basedOn w:val="Normal"/>
    <w:link w:val="TextedebullesCar"/>
    <w:uiPriority w:val="99"/>
    <w:semiHidden/>
    <w:unhideWhenUsed/>
    <w:rsid w:val="000B2197"/>
    <w:rPr>
      <w:rFonts w:ascii="Segoe UI" w:hAnsi="Segoe UI" w:cs="Segoe UI"/>
      <w:sz w:val="18"/>
      <w:szCs w:val="18"/>
    </w:rPr>
  </w:style>
  <w:style w:type="character" w:customStyle="1" w:styleId="TextedebullesCar">
    <w:name w:val="Texte de bulles Car"/>
    <w:basedOn w:val="Policepardfaut"/>
    <w:link w:val="Textedebulles"/>
    <w:uiPriority w:val="99"/>
    <w:semiHidden/>
    <w:rsid w:val="000B2197"/>
    <w:rPr>
      <w:rFonts w:ascii="Segoe UI" w:eastAsia="Times" w:hAnsi="Segoe UI" w:cs="Segoe UI"/>
      <w:sz w:val="18"/>
      <w:szCs w:val="18"/>
      <w:lang w:eastAsia="fr-FR"/>
    </w:rPr>
  </w:style>
  <w:style w:type="character" w:styleId="Numrodepage">
    <w:name w:val="page number"/>
    <w:basedOn w:val="Policepardfaut"/>
    <w:uiPriority w:val="99"/>
    <w:semiHidden/>
    <w:unhideWhenUsed/>
    <w:rsid w:val="00847B9A"/>
  </w:style>
  <w:style w:type="paragraph" w:styleId="Sansinterligne">
    <w:name w:val="No Spacing"/>
    <w:aliases w:val="interligne,Consignes"/>
    <w:next w:val="Normal"/>
    <w:uiPriority w:val="1"/>
    <w:qFormat/>
    <w:rsid w:val="000816E8"/>
    <w:pPr>
      <w:spacing w:after="0" w:line="240" w:lineRule="auto"/>
    </w:pPr>
    <w:rPr>
      <w:rFonts w:ascii="Times New Roman" w:eastAsiaTheme="minorEastAsia" w:hAnsi="Times New Roman"/>
      <w:sz w:val="24"/>
    </w:rPr>
  </w:style>
  <w:style w:type="paragraph" w:styleId="Corpsdetexte">
    <w:name w:val="Body Text"/>
    <w:basedOn w:val="Normal"/>
    <w:link w:val="CorpsdetexteCar"/>
    <w:rsid w:val="003E390A"/>
    <w:pPr>
      <w:tabs>
        <w:tab w:val="left" w:pos="1276"/>
        <w:tab w:val="left" w:pos="1701"/>
        <w:tab w:val="left" w:pos="4820"/>
        <w:tab w:val="left" w:pos="6096"/>
      </w:tabs>
      <w:suppressAutoHyphens/>
    </w:pPr>
    <w:rPr>
      <w:rFonts w:ascii="Times New Roman" w:eastAsia="Times New Roman" w:hAnsi="Times New Roman"/>
      <w:color w:val="000000"/>
      <w:sz w:val="24"/>
      <w:szCs w:val="24"/>
      <w:lang w:eastAsia="ar-SA"/>
    </w:rPr>
  </w:style>
  <w:style w:type="character" w:customStyle="1" w:styleId="CorpsdetexteCar">
    <w:name w:val="Corps de texte Car"/>
    <w:basedOn w:val="Policepardfaut"/>
    <w:link w:val="Corpsdetexte"/>
    <w:rsid w:val="003E390A"/>
    <w:rPr>
      <w:rFonts w:ascii="Times New Roman" w:eastAsia="Times New Roman" w:hAnsi="Times New Roman" w:cs="Times New Roman"/>
      <w:color w:val="000000"/>
      <w:sz w:val="24"/>
      <w:szCs w:val="24"/>
      <w:lang w:eastAsia="ar-SA"/>
    </w:rPr>
  </w:style>
  <w:style w:type="paragraph" w:customStyle="1" w:styleId="Listecouleur-Accent11">
    <w:name w:val="Liste couleur - Accent 11"/>
    <w:basedOn w:val="Normal"/>
    <w:uiPriority w:val="99"/>
    <w:qFormat/>
    <w:rsid w:val="003E390A"/>
    <w:pPr>
      <w:suppressAutoHyphens/>
      <w:ind w:left="720"/>
      <w:jc w:val="left"/>
    </w:pPr>
    <w:rPr>
      <w:rFonts w:ascii="Times New Roman" w:eastAsia="SimSun" w:hAnsi="Times New Roman" w:cs="Mangal"/>
      <w:kern w:val="1"/>
      <w:sz w:val="24"/>
      <w:szCs w:val="24"/>
      <w:lang w:eastAsia="hi-IN" w:bidi="hi-IN"/>
    </w:rPr>
  </w:style>
  <w:style w:type="paragraph" w:styleId="Rvision">
    <w:name w:val="Revision"/>
    <w:hidden/>
    <w:uiPriority w:val="99"/>
    <w:semiHidden/>
    <w:rsid w:val="00C36E37"/>
    <w:pPr>
      <w:spacing w:after="0" w:line="240" w:lineRule="auto"/>
    </w:pPr>
    <w:rPr>
      <w:rFonts w:ascii="Palatino Linotype" w:eastAsia="Times" w:hAnsi="Palatino Linotype" w:cs="Times New Roman"/>
      <w:szCs w:val="20"/>
      <w:lang w:eastAsia="fr-FR"/>
    </w:rPr>
  </w:style>
  <w:style w:type="character" w:styleId="Marquedecommentaire">
    <w:name w:val="annotation reference"/>
    <w:basedOn w:val="Policepardfaut"/>
    <w:uiPriority w:val="99"/>
    <w:semiHidden/>
    <w:unhideWhenUsed/>
    <w:rsid w:val="00C36E37"/>
    <w:rPr>
      <w:sz w:val="16"/>
      <w:szCs w:val="16"/>
    </w:rPr>
  </w:style>
  <w:style w:type="paragraph" w:styleId="Commentaire">
    <w:name w:val="annotation text"/>
    <w:basedOn w:val="Normal"/>
    <w:link w:val="CommentaireCar"/>
    <w:uiPriority w:val="99"/>
    <w:unhideWhenUsed/>
    <w:rsid w:val="00C36E37"/>
    <w:rPr>
      <w:sz w:val="20"/>
    </w:rPr>
  </w:style>
  <w:style w:type="character" w:customStyle="1" w:styleId="CommentaireCar">
    <w:name w:val="Commentaire Car"/>
    <w:basedOn w:val="Policepardfaut"/>
    <w:link w:val="Commentaire"/>
    <w:uiPriority w:val="99"/>
    <w:rsid w:val="00C36E37"/>
    <w:rPr>
      <w:rFonts w:ascii="Palatino Linotype" w:eastAsia="Times" w:hAnsi="Palatino Linotype"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C36E37"/>
    <w:rPr>
      <w:b/>
      <w:bCs/>
    </w:rPr>
  </w:style>
  <w:style w:type="character" w:customStyle="1" w:styleId="ObjetducommentaireCar">
    <w:name w:val="Objet du commentaire Car"/>
    <w:basedOn w:val="CommentaireCar"/>
    <w:link w:val="Objetducommentaire"/>
    <w:uiPriority w:val="99"/>
    <w:semiHidden/>
    <w:rsid w:val="00C36E37"/>
    <w:rPr>
      <w:rFonts w:ascii="Palatino Linotype" w:eastAsia="Times" w:hAnsi="Palatino Linotype"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reseau-figure.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548E3F2-A7BB-4D51-A3AD-EB31069D4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577</Words>
  <Characters>3174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UP SFA</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Quentin Larue</cp:lastModifiedBy>
  <cp:revision>2</cp:revision>
  <cp:lastPrinted>2019-12-12T18:11:00Z</cp:lastPrinted>
  <dcterms:created xsi:type="dcterms:W3CDTF">2024-07-11T06:57:00Z</dcterms:created>
  <dcterms:modified xsi:type="dcterms:W3CDTF">2024-07-11T06:57:00Z</dcterms:modified>
</cp:coreProperties>
</file>